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5760"/>
        <w:gridCol w:w="1800"/>
      </w:tblGrid>
      <w:tr w:rsidR="003836B7" w:rsidRPr="003836B7" w14:paraId="00877B63" w14:textId="77777777" w:rsidTr="00037778">
        <w:tc>
          <w:tcPr>
            <w:tcW w:w="1800" w:type="dxa"/>
          </w:tcPr>
          <w:p w14:paraId="531400BA" w14:textId="77777777" w:rsidR="003836B7" w:rsidRPr="003836B7" w:rsidRDefault="003836B7" w:rsidP="003836B7">
            <w:pPr>
              <w:tabs>
                <w:tab w:val="clear" w:pos="720"/>
              </w:tabs>
              <w:spacing w:after="0"/>
              <w:ind w:left="0" w:firstLine="0"/>
              <w:rPr>
                <w:rFonts w:ascii="Arial" w:hAnsi="Arial" w:cs="Arial"/>
                <w:sz w:val="22"/>
                <w:szCs w:val="22"/>
              </w:rPr>
            </w:pPr>
          </w:p>
        </w:tc>
        <w:tc>
          <w:tcPr>
            <w:tcW w:w="5760" w:type="dxa"/>
            <w:vAlign w:val="center"/>
          </w:tcPr>
          <w:p w14:paraId="416CC5B3" w14:textId="77777777" w:rsidR="003836B7" w:rsidRPr="003836B7" w:rsidRDefault="003836B7" w:rsidP="003836B7">
            <w:pPr>
              <w:tabs>
                <w:tab w:val="clear" w:pos="720"/>
              </w:tabs>
              <w:spacing w:after="0"/>
              <w:ind w:left="0" w:firstLine="0"/>
              <w:jc w:val="center"/>
              <w:rPr>
                <w:rFonts w:ascii="Arial" w:hAnsi="Arial" w:cs="Arial"/>
                <w:b/>
                <w:bCs/>
                <w:sz w:val="36"/>
                <w:szCs w:val="36"/>
              </w:rPr>
            </w:pPr>
            <w:r w:rsidRPr="003836B7">
              <w:rPr>
                <w:rFonts w:ascii="Arial" w:hAnsi="Arial" w:cs="Arial"/>
                <w:b/>
                <w:bCs/>
                <w:sz w:val="36"/>
                <w:szCs w:val="36"/>
              </w:rPr>
              <w:t>NRC INSPECTION MANUAL</w:t>
            </w:r>
          </w:p>
        </w:tc>
        <w:tc>
          <w:tcPr>
            <w:tcW w:w="1800" w:type="dxa"/>
            <w:vAlign w:val="bottom"/>
          </w:tcPr>
          <w:p w14:paraId="04E92D9C" w14:textId="357842D0" w:rsidR="003836B7" w:rsidRPr="003836B7" w:rsidRDefault="00B04D80" w:rsidP="003836B7">
            <w:pPr>
              <w:tabs>
                <w:tab w:val="clear" w:pos="720"/>
              </w:tabs>
              <w:spacing w:after="0"/>
              <w:ind w:left="0" w:firstLine="0"/>
              <w:jc w:val="right"/>
              <w:rPr>
                <w:rFonts w:ascii="Arial" w:hAnsi="Arial" w:cs="Arial"/>
                <w:sz w:val="20"/>
                <w:szCs w:val="20"/>
              </w:rPr>
            </w:pPr>
            <w:ins w:id="0" w:author="Author">
              <w:r>
                <w:rPr>
                  <w:rFonts w:ascii="Arial" w:hAnsi="Arial" w:cs="Arial"/>
                  <w:sz w:val="20"/>
                  <w:szCs w:val="20"/>
                </w:rPr>
                <w:t>I</w:t>
              </w:r>
            </w:ins>
            <w:r>
              <w:rPr>
                <w:rFonts w:ascii="Arial" w:hAnsi="Arial" w:cs="Arial"/>
                <w:sz w:val="20"/>
                <w:szCs w:val="20"/>
              </w:rPr>
              <w:t>QV</w:t>
            </w:r>
            <w:ins w:id="1" w:author="Author">
              <w:r>
                <w:rPr>
                  <w:rFonts w:ascii="Arial" w:hAnsi="Arial" w:cs="Arial"/>
                  <w:sz w:val="20"/>
                  <w:szCs w:val="20"/>
                </w:rPr>
                <w:t>B</w:t>
              </w:r>
            </w:ins>
          </w:p>
        </w:tc>
      </w:tr>
    </w:tbl>
    <w:p w14:paraId="689543E7" w14:textId="475E11D5" w:rsidR="003836B7" w:rsidRPr="003836B7" w:rsidRDefault="003836B7" w:rsidP="003836B7">
      <w:pPr>
        <w:widowControl/>
        <w:pBdr>
          <w:top w:val="single" w:sz="4" w:space="3" w:color="auto"/>
          <w:bottom w:val="single" w:sz="4" w:space="3" w:color="auto"/>
        </w:pBdr>
        <w:tabs>
          <w:tab w:val="clear" w:pos="720"/>
        </w:tabs>
        <w:autoSpaceDE/>
        <w:autoSpaceDN/>
        <w:adjustRightInd/>
        <w:spacing w:before="220"/>
        <w:ind w:left="0" w:firstLine="0"/>
        <w:jc w:val="center"/>
        <w:rPr>
          <w:rFonts w:ascii="Arial" w:eastAsiaTheme="minorHAnsi" w:hAnsi="Arial" w:cs="Arial"/>
          <w:iCs/>
          <w:sz w:val="22"/>
          <w:szCs w:val="22"/>
        </w:rPr>
      </w:pPr>
      <w:r w:rsidRPr="003836B7">
        <w:rPr>
          <w:rFonts w:ascii="Arial" w:eastAsiaTheme="minorHAnsi" w:hAnsi="Arial" w:cs="Arial"/>
          <w:iCs/>
          <w:sz w:val="22"/>
          <w:szCs w:val="22"/>
        </w:rPr>
        <w:t xml:space="preserve">INSPECTION PROCEDURE </w:t>
      </w:r>
      <w:r>
        <w:rPr>
          <w:rFonts w:ascii="Arial" w:eastAsiaTheme="minorHAnsi" w:hAnsi="Arial" w:cs="Arial"/>
          <w:iCs/>
          <w:sz w:val="22"/>
          <w:szCs w:val="22"/>
        </w:rPr>
        <w:t>45052</w:t>
      </w:r>
    </w:p>
    <w:p w14:paraId="4EC4FAB3" w14:textId="31A9674E" w:rsidR="00626B6C" w:rsidRPr="00B95BCA" w:rsidRDefault="00626B6C" w:rsidP="00B95BCA">
      <w:pPr>
        <w:pStyle w:val="Title"/>
      </w:pPr>
      <w:r w:rsidRPr="00B95BCA">
        <w:t>REVIEW OF GEOTECHNICAL AND SITE CHARACTERIZATION ACTIVITIES</w:t>
      </w:r>
    </w:p>
    <w:p w14:paraId="26DE41E2" w14:textId="2E868382" w:rsidR="00626B6C" w:rsidRPr="00A958F8" w:rsidRDefault="00A17F4D" w:rsidP="00105D0E">
      <w:pPr>
        <w:pStyle w:val="Title"/>
        <w:spacing w:after="440"/>
        <w:rPr>
          <w:ins w:id="2" w:author="Author"/>
        </w:rPr>
      </w:pPr>
      <w:ins w:id="3" w:author="Author">
        <w:r w:rsidRPr="00A958F8">
          <w:t xml:space="preserve">Effective </w:t>
        </w:r>
        <w:r w:rsidR="00F76AC2" w:rsidRPr="00A958F8">
          <w:t>D</w:t>
        </w:r>
        <w:r w:rsidRPr="00A958F8">
          <w:t xml:space="preserve">ate:  </w:t>
        </w:r>
        <w:r w:rsidR="00FC7CE2">
          <w:t>04/05/22</w:t>
        </w:r>
      </w:ins>
    </w:p>
    <w:p w14:paraId="379245F5" w14:textId="6C3BA5AF" w:rsidR="00626B6C" w:rsidRPr="00105D0E" w:rsidRDefault="00626B6C" w:rsidP="00105D0E">
      <w:pPr>
        <w:pStyle w:val="BodyText"/>
      </w:pPr>
      <w:r w:rsidRPr="00105D0E">
        <w:t xml:space="preserve">PROGRAM APPLICABILITY: </w:t>
      </w:r>
      <w:r w:rsidR="00B07C7E" w:rsidRPr="00105D0E">
        <w:t xml:space="preserve"> </w:t>
      </w:r>
      <w:ins w:id="4" w:author="Author">
        <w:r w:rsidR="00C877D9">
          <w:t xml:space="preserve">IMC </w:t>
        </w:r>
      </w:ins>
      <w:r w:rsidRPr="00105D0E">
        <w:t xml:space="preserve">2501, </w:t>
      </w:r>
      <w:ins w:id="5" w:author="Author">
        <w:r w:rsidR="00C877D9">
          <w:t xml:space="preserve">IMC </w:t>
        </w:r>
      </w:ins>
      <w:r w:rsidRPr="00105D0E">
        <w:t>2502</w:t>
      </w:r>
    </w:p>
    <w:p w14:paraId="796983C0" w14:textId="6B86F3D4" w:rsidR="00626B6C" w:rsidRPr="00A958F8" w:rsidRDefault="00626B6C" w:rsidP="003A2E4B">
      <w:pPr>
        <w:pStyle w:val="Heading1"/>
      </w:pPr>
      <w:r w:rsidRPr="00A958F8">
        <w:t>45052</w:t>
      </w:r>
      <w:r w:rsidR="003A2E4B">
        <w:t>-</w:t>
      </w:r>
      <w:r w:rsidRPr="00A958F8">
        <w:t>01</w:t>
      </w:r>
      <w:r w:rsidRPr="00A958F8">
        <w:tab/>
        <w:t>INSPECTION OBJECTIVE</w:t>
      </w:r>
    </w:p>
    <w:p w14:paraId="24D9FAFE" w14:textId="454EF019" w:rsidR="00626B6C" w:rsidRPr="00A958F8" w:rsidRDefault="00626B6C" w:rsidP="00587F3E">
      <w:pPr>
        <w:pStyle w:val="BodyText"/>
      </w:pPr>
      <w:r w:rsidRPr="00A958F8">
        <w:t>To verify that the applicant's proposed quality assurance (QA) program, as applicable to early site permit (ESP) or combined license (COL) geotechnical activities, is being implemented in accordance with the requirements of Appendix B to 10 CFR Part 50.</w:t>
      </w:r>
    </w:p>
    <w:p w14:paraId="0700DF75" w14:textId="2B9A10CB" w:rsidR="00626B6C" w:rsidRPr="00A958F8" w:rsidRDefault="00626B6C" w:rsidP="00A20B79">
      <w:pPr>
        <w:pStyle w:val="Heading1"/>
      </w:pPr>
      <w:r w:rsidRPr="00A958F8">
        <w:t>45052</w:t>
      </w:r>
      <w:r w:rsidR="003A2E4B">
        <w:t>-</w:t>
      </w:r>
      <w:r w:rsidRPr="00A958F8">
        <w:t>02</w:t>
      </w:r>
      <w:r w:rsidRPr="00A958F8">
        <w:tab/>
        <w:t>INSPECTION REQUIREMENTS</w:t>
      </w:r>
    </w:p>
    <w:p w14:paraId="77253625" w14:textId="5BF1ADCD" w:rsidR="00626B6C" w:rsidRPr="00EE2F1F" w:rsidRDefault="00626B6C" w:rsidP="00EE2F1F">
      <w:pPr>
        <w:pStyle w:val="Heading2"/>
      </w:pPr>
      <w:r w:rsidRPr="00EE2F1F">
        <w:t>02.01</w:t>
      </w:r>
      <w:r w:rsidRPr="00EE2F1F">
        <w:tab/>
        <w:t>For each onsite organization with QA responsibilities for geotechnical activities, review QA programs, work instructions, and/or technical specifications, and observe geotechnical field activities to determine that the QA elements conform to the criteria in Appendix B to 10 CFR Part 50.</w:t>
      </w:r>
    </w:p>
    <w:p w14:paraId="62522CCB" w14:textId="31E85829" w:rsidR="00626B6C" w:rsidRPr="00A958F8" w:rsidRDefault="00626B6C" w:rsidP="00EE2F1F">
      <w:pPr>
        <w:pStyle w:val="Heading2"/>
      </w:pPr>
      <w:r w:rsidRPr="004C3EAF">
        <w:t>02.02</w:t>
      </w:r>
      <w:r w:rsidRPr="004C3EAF">
        <w:tab/>
        <w:t xml:space="preserve">Verify that procedures, </w:t>
      </w:r>
      <w:ins w:id="6" w:author="Author">
        <w:r w:rsidR="001824E0" w:rsidRPr="004C3EAF">
          <w:t>instructions,</w:t>
        </w:r>
      </w:ins>
      <w:r w:rsidRPr="004C3EAF">
        <w:t xml:space="preserve"> and drawings prescribing site exploration</w:t>
      </w:r>
      <w:r w:rsidRPr="00A958F8">
        <w:t>, inspection and testing activities are developed and implemented, and include appropriate quantitative and qualitative acceptance criteria, as applicable, for the areas below:</w:t>
      </w:r>
    </w:p>
    <w:p w14:paraId="1C49F8E2" w14:textId="01CCDBD7" w:rsidR="00626B6C" w:rsidRPr="004C3EAF" w:rsidRDefault="00626B6C" w:rsidP="00BD0978">
      <w:pPr>
        <w:pStyle w:val="ListParagraph"/>
        <w:widowControl/>
        <w:numPr>
          <w:ilvl w:val="0"/>
          <w:numId w:val="19"/>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t xml:space="preserve">Test control (e.g., surveying, subsurface exploration, standard </w:t>
      </w:r>
      <w:proofErr w:type="gramStart"/>
      <w:r w:rsidRPr="00A958F8">
        <w:rPr>
          <w:rFonts w:ascii="Arial" w:hAnsi="Arial" w:cs="Arial"/>
          <w:sz w:val="22"/>
          <w:szCs w:val="22"/>
        </w:rPr>
        <w:t>penetration</w:t>
      </w:r>
      <w:proofErr w:type="gramEnd"/>
      <w:r w:rsidRPr="00A958F8">
        <w:rPr>
          <w:rFonts w:ascii="Arial" w:hAnsi="Arial" w:cs="Arial"/>
          <w:sz w:val="22"/>
          <w:szCs w:val="22"/>
        </w:rPr>
        <w:t xml:space="preserve"> and cone</w:t>
      </w:r>
      <w:r w:rsidRPr="004C3EAF">
        <w:rPr>
          <w:rFonts w:ascii="Arial" w:hAnsi="Arial" w:cs="Arial"/>
          <w:sz w:val="22"/>
          <w:szCs w:val="22"/>
        </w:rPr>
        <w:t xml:space="preserve"> penetration testing, bearing and downhole/</w:t>
      </w:r>
      <w:proofErr w:type="spellStart"/>
      <w:r w:rsidRPr="004C3EAF">
        <w:rPr>
          <w:rFonts w:ascii="Arial" w:hAnsi="Arial" w:cs="Arial"/>
          <w:sz w:val="22"/>
          <w:szCs w:val="22"/>
        </w:rPr>
        <w:t>crosshole</w:t>
      </w:r>
      <w:proofErr w:type="spellEnd"/>
      <w:r w:rsidRPr="004C3EAF">
        <w:rPr>
          <w:rFonts w:ascii="Arial" w:hAnsi="Arial" w:cs="Arial"/>
          <w:sz w:val="22"/>
          <w:szCs w:val="22"/>
        </w:rPr>
        <w:t xml:space="preserve"> testing, soil testing, and others as appropriate).</w:t>
      </w:r>
    </w:p>
    <w:p w14:paraId="3F9CBA7B" w14:textId="4F3863EE" w:rsidR="00626B6C" w:rsidRPr="00A958F8" w:rsidRDefault="00626B6C" w:rsidP="00BD0978">
      <w:pPr>
        <w:pStyle w:val="ListParagraph"/>
        <w:widowControl/>
        <w:numPr>
          <w:ilvl w:val="0"/>
          <w:numId w:val="19"/>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t>Measuring and test equipment.</w:t>
      </w:r>
    </w:p>
    <w:p w14:paraId="05ED4B1C" w14:textId="7874294D" w:rsidR="00626B6C" w:rsidRPr="007C69A4" w:rsidRDefault="00626B6C" w:rsidP="00BD0978">
      <w:pPr>
        <w:pStyle w:val="ListParagraph"/>
        <w:widowControl/>
        <w:numPr>
          <w:ilvl w:val="0"/>
          <w:numId w:val="19"/>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t>Handling, storage, and shipping of soil samples obtained from borings or</w:t>
      </w:r>
      <w:r w:rsidR="003543E9">
        <w:rPr>
          <w:rFonts w:ascii="Arial" w:hAnsi="Arial" w:cs="Arial"/>
          <w:sz w:val="22"/>
          <w:szCs w:val="22"/>
        </w:rPr>
        <w:t xml:space="preserve"> </w:t>
      </w:r>
      <w:r w:rsidRPr="007C69A4">
        <w:rPr>
          <w:rFonts w:ascii="Arial" w:hAnsi="Arial" w:cs="Arial"/>
          <w:sz w:val="22"/>
          <w:szCs w:val="22"/>
        </w:rPr>
        <w:t>excavations.</w:t>
      </w:r>
    </w:p>
    <w:p w14:paraId="3C77A2B0" w14:textId="55A4A617" w:rsidR="00626B6C" w:rsidRPr="00050B9E" w:rsidRDefault="00626B6C" w:rsidP="00BD0978">
      <w:pPr>
        <w:pStyle w:val="ListParagraph"/>
        <w:widowControl/>
        <w:numPr>
          <w:ilvl w:val="0"/>
          <w:numId w:val="19"/>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050B9E">
        <w:rPr>
          <w:rFonts w:ascii="Arial" w:hAnsi="Arial" w:cs="Arial"/>
          <w:sz w:val="22"/>
          <w:szCs w:val="22"/>
        </w:rPr>
        <w:t>Applicant/contractor oversight (e.g., audits, surveillance).</w:t>
      </w:r>
    </w:p>
    <w:p w14:paraId="747715D3" w14:textId="77777777" w:rsidR="00626B6C" w:rsidRPr="00146BBD" w:rsidRDefault="00626B6C" w:rsidP="00EE2F1F">
      <w:pPr>
        <w:pStyle w:val="Heading2"/>
      </w:pPr>
      <w:r w:rsidRPr="00146BBD">
        <w:t>02.03</w:t>
      </w:r>
      <w:r w:rsidRPr="00146BBD">
        <w:tab/>
        <w:t>Verify that records of geotechnical activities are approved by the proper authority, appropriately stored, and maintained in accordance with QA Program requirements.</w:t>
      </w:r>
    </w:p>
    <w:p w14:paraId="1CEEBA0A" w14:textId="77777777" w:rsidR="00626B6C" w:rsidRPr="00A958F8" w:rsidRDefault="00626B6C" w:rsidP="00EE2F1F">
      <w:pPr>
        <w:pStyle w:val="Heading2"/>
      </w:pPr>
      <w:r w:rsidRPr="00A958F8">
        <w:t>02.04</w:t>
      </w:r>
      <w:r w:rsidRPr="00A958F8">
        <w:tab/>
        <w:t>Verify that personnel associated with geotechnical activities are qualified to perform their assigned work.</w:t>
      </w:r>
    </w:p>
    <w:p w14:paraId="4B47E9E8" w14:textId="7C7AC01D" w:rsidR="00626B6C" w:rsidRPr="00A958F8" w:rsidRDefault="00626B6C" w:rsidP="00EE2F1F">
      <w:pPr>
        <w:pStyle w:val="Heading2"/>
      </w:pPr>
      <w:r w:rsidRPr="00A958F8">
        <w:t>02.05</w:t>
      </w:r>
      <w:r w:rsidRPr="00A958F8">
        <w:tab/>
        <w:t xml:space="preserve">Observe work in progress and verify that work is performed in accordance with the appropriate procedures.  Section 45051-05, “References,” lists the typical ASTM and other Standard geotechnical field tests commonly performed during site investigations. The inspector should observe in-process testing activities for conformance to the </w:t>
      </w:r>
      <w:r w:rsidRPr="00A958F8">
        <w:lastRenderedPageBreak/>
        <w:t xml:space="preserve">standards.  The listing of standards is not </w:t>
      </w:r>
      <w:ins w:id="7" w:author="Author">
        <w:r w:rsidR="005A694E" w:rsidRPr="00146BBD">
          <w:t>all-inclusive,</w:t>
        </w:r>
      </w:ins>
      <w:r w:rsidRPr="00A958F8">
        <w:t xml:space="preserve"> and the inspector should be alert to the use of other or newly emerging standards, if applicable.</w:t>
      </w:r>
    </w:p>
    <w:p w14:paraId="1D2DCD11" w14:textId="4DFFE2C3" w:rsidR="00626B6C" w:rsidRPr="00A958F8" w:rsidRDefault="00626B6C" w:rsidP="005234F7">
      <w:pPr>
        <w:pStyle w:val="Heading1"/>
      </w:pPr>
      <w:r w:rsidRPr="00A958F8">
        <w:t>45052</w:t>
      </w:r>
      <w:r w:rsidR="003A2E4B">
        <w:t>-</w:t>
      </w:r>
      <w:r w:rsidRPr="00A958F8">
        <w:t>03</w:t>
      </w:r>
      <w:r w:rsidRPr="00A958F8">
        <w:tab/>
        <w:t>INSPECTION GUIDANCE</w:t>
      </w:r>
    </w:p>
    <w:p w14:paraId="612D3B42" w14:textId="58126A9A" w:rsidR="00626B6C" w:rsidRPr="00A958F8" w:rsidRDefault="00626B6C" w:rsidP="00E749FF">
      <w:pPr>
        <w:pStyle w:val="BodyText"/>
      </w:pPr>
      <w:r w:rsidRPr="00A958F8">
        <w:rPr>
          <w:u w:val="single"/>
        </w:rPr>
        <w:t>General Guidance.</w:t>
      </w:r>
      <w:r w:rsidRPr="00A958F8">
        <w:t xml:space="preserve">  This inspection provides an assessment of the effectiveness of QA requirements implemented at an early stage in the application development process.   Early involvement of NRC staff will facilitate and support prompt identification and resolution of issues, and timely completion of the acceptance review process following submission of the application.</w:t>
      </w:r>
    </w:p>
    <w:p w14:paraId="0B4F6B61" w14:textId="78B38513" w:rsidR="00626B6C" w:rsidRPr="00A958F8" w:rsidRDefault="00626B6C" w:rsidP="00E749FF">
      <w:pPr>
        <w:pStyle w:val="BodyText"/>
      </w:pPr>
      <w:r w:rsidRPr="00A958F8">
        <w:t>The team will review a suitable sample of in-process documents related to ESP or COL site characterization activities to verify consistency with standard industry practices for the successful completion of the activities.  Observation of these activities should determine if QA program requirements are being adequately implemented as required by the applicant and/or contractor’s procedures.  If the observation of activities or the review of specifications or implementing procedures identifies significant inadequacies that may indicate weaknesses in the implementation of QA program requirements by the responsible organization, the inspector will inform appropriate NRC management.  The issue should be addressed at the appropriate level of the potential applicant’s management prior to the submittal of the application and the corrective action should be included in the application or in a separate submittal to the NRC.</w:t>
      </w:r>
    </w:p>
    <w:p w14:paraId="0949E6CE" w14:textId="55906CC9" w:rsidR="003E368A" w:rsidRDefault="00626B6C" w:rsidP="003E368A">
      <w:pPr>
        <w:pStyle w:val="Heading2"/>
      </w:pPr>
      <w:r w:rsidRPr="00A958F8">
        <w:t>03.01</w:t>
      </w:r>
      <w:r w:rsidRPr="00A958F8">
        <w:tab/>
      </w:r>
      <w:r w:rsidRPr="003E368A">
        <w:rPr>
          <w:u w:val="single"/>
        </w:rPr>
        <w:t>QA Program</w:t>
      </w:r>
      <w:r w:rsidRPr="005234F7">
        <w:t>.</w:t>
      </w:r>
    </w:p>
    <w:p w14:paraId="59F56EA1" w14:textId="1CA1E138" w:rsidR="00626B6C" w:rsidRPr="003E368A" w:rsidRDefault="00626B6C" w:rsidP="003E368A">
      <w:pPr>
        <w:pStyle w:val="BodyText3"/>
      </w:pPr>
      <w:r w:rsidRPr="003E368A">
        <w:t>Verify that a QA program has been established and implemented (including plans, procedures, and instructions), and addresses safety</w:t>
      </w:r>
      <w:r w:rsidRPr="003E368A">
        <w:noBreakHyphen/>
        <w:t xml:space="preserve">related work related to activities in support of the ESP or COL application.  </w:t>
      </w:r>
      <w:ins w:id="8" w:author="Author">
        <w:r w:rsidR="00032B70" w:rsidRPr="003E368A">
          <w:t>Specifically</w:t>
        </w:r>
      </w:ins>
      <w:r w:rsidRPr="003E368A">
        <w:t>, verify the following attributes of the QA program:</w:t>
      </w:r>
    </w:p>
    <w:p w14:paraId="5879EE3F" w14:textId="5349DE43" w:rsidR="00CB5F4C" w:rsidRDefault="00626B6C" w:rsidP="00F40D09">
      <w:pPr>
        <w:pStyle w:val="ListParagraph"/>
        <w:widowControl/>
        <w:numPr>
          <w:ilvl w:val="0"/>
          <w:numId w:val="20"/>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CB5F4C">
        <w:rPr>
          <w:rFonts w:ascii="Arial" w:hAnsi="Arial" w:cs="Arial"/>
          <w:sz w:val="22"/>
          <w:szCs w:val="22"/>
        </w:rPr>
        <w:t>Verify that the applicant retains the overall responsibility for the establishment and implementation of all QA requirements, including those aspects of the program delegated to contractors and consultants.</w:t>
      </w:r>
    </w:p>
    <w:p w14:paraId="1097F89E" w14:textId="53E08DD9" w:rsidR="00626B6C" w:rsidRPr="00CB5F4C" w:rsidRDefault="00626B6C" w:rsidP="00F40D09">
      <w:pPr>
        <w:pStyle w:val="ListParagraph"/>
        <w:widowControl/>
        <w:numPr>
          <w:ilvl w:val="0"/>
          <w:numId w:val="20"/>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CB5F4C">
        <w:rPr>
          <w:rFonts w:ascii="Arial" w:hAnsi="Arial" w:cs="Arial"/>
          <w:sz w:val="22"/>
          <w:szCs w:val="22"/>
        </w:rPr>
        <w:t xml:space="preserve">Verify that activities affecting quality, such as, preparation of analyses, calculations, design drawings, specifications and procurement documents, related verification reviews, and control of documents and document changes are accomplished in accordance with established instructions, </w:t>
      </w:r>
      <w:ins w:id="9" w:author="Author">
        <w:r w:rsidR="00032B70" w:rsidRPr="00CB5F4C">
          <w:rPr>
            <w:rFonts w:ascii="Arial" w:hAnsi="Arial" w:cs="Arial"/>
            <w:sz w:val="22"/>
            <w:szCs w:val="22"/>
          </w:rPr>
          <w:t>procedures,</w:t>
        </w:r>
      </w:ins>
      <w:r w:rsidRPr="00CB5F4C">
        <w:rPr>
          <w:rFonts w:ascii="Arial" w:hAnsi="Arial" w:cs="Arial"/>
          <w:sz w:val="22"/>
          <w:szCs w:val="22"/>
        </w:rPr>
        <w:t xml:space="preserve"> and drawings.</w:t>
      </w:r>
    </w:p>
    <w:p w14:paraId="695CD960" w14:textId="22FB34E0" w:rsidR="00626B6C" w:rsidRPr="00F40D09" w:rsidRDefault="00626B6C" w:rsidP="00F40D09">
      <w:pPr>
        <w:pStyle w:val="ListParagraph"/>
        <w:widowControl/>
        <w:numPr>
          <w:ilvl w:val="0"/>
          <w:numId w:val="20"/>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4C3EAF">
        <w:rPr>
          <w:rFonts w:ascii="Arial" w:hAnsi="Arial" w:cs="Arial"/>
          <w:sz w:val="22"/>
          <w:szCs w:val="22"/>
        </w:rPr>
        <w:t>Verify that management of the organizations implementing the QA program, or portions thereof, regularly assess the adequacy of that part of the program for which they are responsible to assure its effective implementation.</w:t>
      </w:r>
    </w:p>
    <w:p w14:paraId="3C771C92" w14:textId="20AA48DE" w:rsidR="00113CA8" w:rsidRDefault="00626B6C" w:rsidP="00113CA8">
      <w:pPr>
        <w:pStyle w:val="Heading2"/>
      </w:pPr>
      <w:r w:rsidRPr="00A958F8">
        <w:t>03.02</w:t>
      </w:r>
      <w:r w:rsidRPr="00A958F8">
        <w:tab/>
      </w:r>
      <w:r w:rsidRPr="00A958F8">
        <w:rPr>
          <w:u w:val="single"/>
        </w:rPr>
        <w:t>Procedure Review</w:t>
      </w:r>
      <w:r w:rsidRPr="00675AC1">
        <w:t>.</w:t>
      </w:r>
    </w:p>
    <w:p w14:paraId="30299BF3" w14:textId="10F145A3" w:rsidR="00626B6C" w:rsidRPr="00A958F8" w:rsidRDefault="00626B6C" w:rsidP="00675AC1">
      <w:pPr>
        <w:pStyle w:val="BodyText3"/>
      </w:pPr>
      <w:r w:rsidRPr="00A958F8">
        <w:t>Verify the implementation of work and quality instructions, procedures, and drawings related to surveying, subsurface exploration, standard penetration tests, cone penetrometer tests, bearing tests, soil testing, and others (as appropriate) for the areas detailed below.</w:t>
      </w:r>
    </w:p>
    <w:p w14:paraId="77E3E62E" w14:textId="4F3D9147" w:rsidR="00626B6C" w:rsidRPr="00A958F8" w:rsidRDefault="00626B6C" w:rsidP="00735DF3">
      <w:pPr>
        <w:pStyle w:val="ListParagraph"/>
        <w:widowControl/>
        <w:numPr>
          <w:ilvl w:val="0"/>
          <w:numId w:val="21"/>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t>Test Control.  Select a sample of completed tests and determine if controls for testing have been adequately implemented by performing the following:</w:t>
      </w:r>
    </w:p>
    <w:p w14:paraId="62BA2446" w14:textId="13093870" w:rsidR="00626B6C" w:rsidRPr="00B51179" w:rsidRDefault="00626B6C" w:rsidP="00B51179">
      <w:pPr>
        <w:pStyle w:val="ListParagraph"/>
        <w:widowControl/>
        <w:numPr>
          <w:ilvl w:val="1"/>
          <w:numId w:val="22"/>
        </w:numPr>
        <w:tabs>
          <w:tab w:val="clear" w:pos="720"/>
          <w:tab w:val="clear" w:pos="1440"/>
        </w:tabs>
        <w:contextualSpacing w:val="0"/>
        <w:rPr>
          <w:rFonts w:ascii="Arial" w:hAnsi="Arial" w:cs="Arial"/>
          <w:sz w:val="22"/>
          <w:szCs w:val="22"/>
        </w:rPr>
      </w:pPr>
      <w:r w:rsidRPr="00B51179">
        <w:rPr>
          <w:rFonts w:ascii="Arial" w:hAnsi="Arial" w:cs="Arial"/>
          <w:sz w:val="22"/>
          <w:szCs w:val="22"/>
        </w:rPr>
        <w:lastRenderedPageBreak/>
        <w:t>Verify that a test program is established to ensure that all testing required for site characterization is identified.</w:t>
      </w:r>
    </w:p>
    <w:p w14:paraId="36418739" w14:textId="050E24B6" w:rsidR="00626B6C" w:rsidRPr="00B51179" w:rsidRDefault="00626B6C" w:rsidP="00B51179">
      <w:pPr>
        <w:pStyle w:val="ListParagraph"/>
        <w:widowControl/>
        <w:numPr>
          <w:ilvl w:val="1"/>
          <w:numId w:val="22"/>
        </w:numPr>
        <w:tabs>
          <w:tab w:val="clear" w:pos="720"/>
          <w:tab w:val="clear" w:pos="1440"/>
        </w:tabs>
        <w:contextualSpacing w:val="0"/>
        <w:rPr>
          <w:rFonts w:ascii="Arial" w:hAnsi="Arial" w:cs="Arial"/>
          <w:sz w:val="22"/>
          <w:szCs w:val="22"/>
        </w:rPr>
      </w:pPr>
      <w:r w:rsidRPr="00B51179">
        <w:rPr>
          <w:rFonts w:ascii="Arial" w:hAnsi="Arial" w:cs="Arial"/>
          <w:sz w:val="22"/>
          <w:szCs w:val="22"/>
        </w:rPr>
        <w:t>Verify that test procedures:</w:t>
      </w:r>
    </w:p>
    <w:p w14:paraId="4F537CC2" w14:textId="63C6D955" w:rsidR="00626B6C" w:rsidRPr="00701EAC" w:rsidRDefault="00626B6C" w:rsidP="00701EAC">
      <w:pPr>
        <w:pStyle w:val="ListParagraph"/>
        <w:widowControl/>
        <w:numPr>
          <w:ilvl w:val="2"/>
          <w:numId w:val="23"/>
        </w:numPr>
        <w:tabs>
          <w:tab w:val="clear" w:pos="720"/>
          <w:tab w:val="clear" w:pos="1800"/>
        </w:tabs>
        <w:contextualSpacing w:val="0"/>
        <w:rPr>
          <w:rFonts w:ascii="Arial" w:hAnsi="Arial" w:cs="Arial"/>
          <w:sz w:val="22"/>
          <w:szCs w:val="22"/>
        </w:rPr>
      </w:pPr>
      <w:r w:rsidRPr="00701EAC">
        <w:rPr>
          <w:rFonts w:ascii="Arial" w:hAnsi="Arial" w:cs="Arial"/>
          <w:sz w:val="22"/>
          <w:szCs w:val="22"/>
        </w:rPr>
        <w:t>Incorporate or reference the requirements and acceptance limits contained in the applicable design or regulatory documents.</w:t>
      </w:r>
    </w:p>
    <w:p w14:paraId="22FAFB83" w14:textId="5E8C7801" w:rsidR="00626B6C" w:rsidRPr="00701EAC" w:rsidRDefault="00626B6C" w:rsidP="00701EAC">
      <w:pPr>
        <w:pStyle w:val="ListParagraph"/>
        <w:widowControl/>
        <w:numPr>
          <w:ilvl w:val="2"/>
          <w:numId w:val="23"/>
        </w:numPr>
        <w:tabs>
          <w:tab w:val="clear" w:pos="720"/>
          <w:tab w:val="clear" w:pos="1800"/>
        </w:tabs>
        <w:contextualSpacing w:val="0"/>
        <w:rPr>
          <w:rFonts w:ascii="Arial" w:hAnsi="Arial" w:cs="Arial"/>
          <w:sz w:val="22"/>
          <w:szCs w:val="22"/>
        </w:rPr>
      </w:pPr>
      <w:r w:rsidRPr="00701EAC">
        <w:rPr>
          <w:rFonts w:ascii="Arial" w:hAnsi="Arial" w:cs="Arial"/>
          <w:sz w:val="22"/>
          <w:szCs w:val="22"/>
        </w:rPr>
        <w:t>Include provisions for ensuring that all prerequisites for the given test have been met.</w:t>
      </w:r>
    </w:p>
    <w:p w14:paraId="4BF7F8C2" w14:textId="4DE4AE4E" w:rsidR="00626B6C" w:rsidRPr="00701EAC" w:rsidRDefault="00626B6C" w:rsidP="00701EAC">
      <w:pPr>
        <w:pStyle w:val="ListParagraph"/>
        <w:widowControl/>
        <w:numPr>
          <w:ilvl w:val="2"/>
          <w:numId w:val="23"/>
        </w:numPr>
        <w:tabs>
          <w:tab w:val="clear" w:pos="720"/>
          <w:tab w:val="clear" w:pos="1800"/>
        </w:tabs>
        <w:contextualSpacing w:val="0"/>
        <w:rPr>
          <w:rFonts w:ascii="Arial" w:hAnsi="Arial" w:cs="Arial"/>
          <w:sz w:val="22"/>
          <w:szCs w:val="22"/>
        </w:rPr>
      </w:pPr>
      <w:r w:rsidRPr="00701EAC">
        <w:rPr>
          <w:rFonts w:ascii="Arial" w:hAnsi="Arial" w:cs="Arial"/>
          <w:sz w:val="22"/>
          <w:szCs w:val="22"/>
        </w:rPr>
        <w:t>Ensure that adequate test instrumentation is available and used.</w:t>
      </w:r>
    </w:p>
    <w:p w14:paraId="72FFDF44" w14:textId="2F86D224" w:rsidR="00626B6C" w:rsidRPr="00701EAC" w:rsidRDefault="00626B6C" w:rsidP="00701EAC">
      <w:pPr>
        <w:pStyle w:val="ListParagraph"/>
        <w:widowControl/>
        <w:numPr>
          <w:ilvl w:val="2"/>
          <w:numId w:val="23"/>
        </w:numPr>
        <w:tabs>
          <w:tab w:val="clear" w:pos="720"/>
          <w:tab w:val="clear" w:pos="1800"/>
        </w:tabs>
        <w:contextualSpacing w:val="0"/>
        <w:rPr>
          <w:rFonts w:ascii="Arial" w:hAnsi="Arial" w:cs="Arial"/>
          <w:sz w:val="22"/>
          <w:szCs w:val="22"/>
        </w:rPr>
      </w:pPr>
      <w:r w:rsidRPr="00701EAC">
        <w:rPr>
          <w:rFonts w:ascii="Arial" w:hAnsi="Arial" w:cs="Arial"/>
          <w:sz w:val="22"/>
          <w:szCs w:val="22"/>
        </w:rPr>
        <w:t>Ensure that testing is performed under suitable environmental conditions.</w:t>
      </w:r>
    </w:p>
    <w:p w14:paraId="76427F98" w14:textId="58FFCE69" w:rsidR="00626B6C" w:rsidRPr="00A958F8" w:rsidRDefault="00626B6C" w:rsidP="00B51179">
      <w:pPr>
        <w:pStyle w:val="ListParagraph"/>
        <w:widowControl/>
        <w:numPr>
          <w:ilvl w:val="1"/>
          <w:numId w:val="22"/>
        </w:numPr>
        <w:tabs>
          <w:tab w:val="clear" w:pos="720"/>
          <w:tab w:val="clear" w:pos="1440"/>
        </w:tabs>
        <w:contextualSpacing w:val="0"/>
        <w:rPr>
          <w:rFonts w:ascii="Arial" w:hAnsi="Arial" w:cs="Arial"/>
          <w:sz w:val="22"/>
          <w:szCs w:val="22"/>
        </w:rPr>
      </w:pPr>
      <w:r w:rsidRPr="00A958F8">
        <w:rPr>
          <w:rFonts w:ascii="Arial" w:hAnsi="Arial" w:cs="Arial"/>
          <w:sz w:val="22"/>
          <w:szCs w:val="22"/>
        </w:rPr>
        <w:t xml:space="preserve">Field testing and laboratory procedures must provide for verification of correct material usage and correct selection of reference </w:t>
      </w:r>
      <w:ins w:id="10" w:author="Author">
        <w:r w:rsidR="00032B70" w:rsidRPr="00146BBD">
          <w:rPr>
            <w:rFonts w:ascii="Arial" w:hAnsi="Arial" w:cs="Arial"/>
            <w:sz w:val="22"/>
            <w:szCs w:val="22"/>
          </w:rPr>
          <w:t>standards and</w:t>
        </w:r>
      </w:ins>
      <w:r w:rsidRPr="00A958F8">
        <w:rPr>
          <w:rFonts w:ascii="Arial" w:hAnsi="Arial" w:cs="Arial"/>
          <w:sz w:val="22"/>
          <w:szCs w:val="22"/>
        </w:rPr>
        <w:t xml:space="preserve"> should prohibit discretionary selection of inspection and testing parameters.</w:t>
      </w:r>
    </w:p>
    <w:p w14:paraId="76494976" w14:textId="0E4FFF08" w:rsidR="00626B6C" w:rsidRPr="00A958F8" w:rsidRDefault="00626B6C" w:rsidP="00B51179">
      <w:pPr>
        <w:pStyle w:val="ListParagraph"/>
        <w:widowControl/>
        <w:numPr>
          <w:ilvl w:val="1"/>
          <w:numId w:val="22"/>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the test program provides for documentation and evaluation of test results to ensure that test requirements have been satisfied.  Results of testing should be reviewed by qualified personnel and a determination of acceptability of the results made.</w:t>
      </w:r>
    </w:p>
    <w:p w14:paraId="7619D736" w14:textId="6230AB2B" w:rsidR="00626B6C" w:rsidRPr="00A958F8" w:rsidRDefault="00626B6C" w:rsidP="00B51179">
      <w:pPr>
        <w:pStyle w:val="ListParagraph"/>
        <w:widowControl/>
        <w:numPr>
          <w:ilvl w:val="1"/>
          <w:numId w:val="22"/>
        </w:numPr>
        <w:tabs>
          <w:tab w:val="clear" w:pos="720"/>
          <w:tab w:val="clear" w:pos="1440"/>
        </w:tabs>
        <w:contextualSpacing w:val="0"/>
        <w:rPr>
          <w:rFonts w:ascii="Arial" w:hAnsi="Arial" w:cs="Arial"/>
          <w:sz w:val="22"/>
          <w:szCs w:val="22"/>
        </w:rPr>
      </w:pPr>
      <w:r w:rsidRPr="00A958F8">
        <w:rPr>
          <w:rFonts w:ascii="Arial" w:hAnsi="Arial" w:cs="Arial"/>
          <w:sz w:val="22"/>
          <w:szCs w:val="22"/>
        </w:rPr>
        <w:t>Conduct field observations to determine if work is being performed using the proper revision of the respective procedure(s) for the test activity witnessed.</w:t>
      </w:r>
    </w:p>
    <w:p w14:paraId="4A38F48E" w14:textId="44CBE61F" w:rsidR="00626B6C" w:rsidRPr="00387243" w:rsidRDefault="00626B6C" w:rsidP="00735DF3">
      <w:pPr>
        <w:pStyle w:val="ListParagraph"/>
        <w:widowControl/>
        <w:numPr>
          <w:ilvl w:val="0"/>
          <w:numId w:val="21"/>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387243">
        <w:rPr>
          <w:rFonts w:ascii="Arial" w:hAnsi="Arial" w:cs="Arial"/>
          <w:sz w:val="22"/>
          <w:szCs w:val="22"/>
        </w:rPr>
        <w:t>Measuring and Test Equipment (M&amp;TE).  Select a sample of M&amp;TE equipment documents (e.g., records, logs) and determine if controls for calibration have been adequately implemented by performing the following:</w:t>
      </w:r>
    </w:p>
    <w:p w14:paraId="63F772C8" w14:textId="749A31D4" w:rsidR="00626B6C" w:rsidRPr="00A958F8"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procedures establish measures to ensure that tools, gages, instruments, and other measuring and testing equipment used in site characterization activities are of the proper range, type, and accuracy.</w:t>
      </w:r>
    </w:p>
    <w:p w14:paraId="31E1E10B" w14:textId="01866E5A" w:rsidR="00626B6C" w:rsidRPr="00A958F8"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procedures provide for inspection, calibration, adjustment, and maintenance of measuring and test equipment at prescribed intervals, using national standards as a basis for calibration.  When such standards are not available, verify that the basis for calibration or method used is documented.</w:t>
      </w:r>
    </w:p>
    <w:p w14:paraId="614C003A" w14:textId="7D2CD638" w:rsidR="00626B6C" w:rsidRPr="00457BE2"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 xml:space="preserve">Verify that procedures require that inaccurate M&amp;TE is identified and removed from service or otherwise segregated from inadvertent </w:t>
      </w:r>
      <w:ins w:id="11" w:author="Author">
        <w:r w:rsidR="00032B70" w:rsidRPr="00146BBD">
          <w:rPr>
            <w:rFonts w:ascii="Arial" w:hAnsi="Arial" w:cs="Arial"/>
            <w:sz w:val="22"/>
            <w:szCs w:val="22"/>
          </w:rPr>
          <w:t>use and</w:t>
        </w:r>
      </w:ins>
      <w:r w:rsidRPr="00A958F8">
        <w:rPr>
          <w:rFonts w:ascii="Arial" w:hAnsi="Arial" w:cs="Arial"/>
          <w:sz w:val="22"/>
          <w:szCs w:val="22"/>
        </w:rPr>
        <w:t xml:space="preserve"> provide for verification of the validity of previous tests and inspections.</w:t>
      </w:r>
    </w:p>
    <w:p w14:paraId="24E5E16C" w14:textId="689E7772" w:rsidR="00626B6C"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calibration results are documented and traceable to M&amp;TE.</w:t>
      </w:r>
    </w:p>
    <w:p w14:paraId="500E7549" w14:textId="3D024466" w:rsidR="00626B6C" w:rsidRPr="00A958F8"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M&amp;TE is uniquely identified and displays the status of calibration or is otherwise traceable to calibration records.</w:t>
      </w:r>
    </w:p>
    <w:p w14:paraId="4C8464F5" w14:textId="6B18B02A" w:rsidR="00626B6C" w:rsidRPr="00A958F8" w:rsidRDefault="00626B6C" w:rsidP="00457BE2">
      <w:pPr>
        <w:pStyle w:val="ListParagraph"/>
        <w:widowControl/>
        <w:numPr>
          <w:ilvl w:val="1"/>
          <w:numId w:val="24"/>
        </w:numPr>
        <w:tabs>
          <w:tab w:val="clear" w:pos="720"/>
          <w:tab w:val="clear" w:pos="1440"/>
        </w:tabs>
        <w:contextualSpacing w:val="0"/>
        <w:rPr>
          <w:rFonts w:ascii="Arial" w:hAnsi="Arial" w:cs="Arial"/>
          <w:sz w:val="22"/>
          <w:szCs w:val="22"/>
        </w:rPr>
      </w:pPr>
      <w:r w:rsidRPr="00A958F8">
        <w:rPr>
          <w:rFonts w:ascii="Arial" w:hAnsi="Arial" w:cs="Arial"/>
          <w:sz w:val="22"/>
          <w:szCs w:val="22"/>
        </w:rPr>
        <w:t>Conduct field observations to determine if work is being performed using the proper revision of the respective procedure(s) for the calibration activity witnessed.</w:t>
      </w:r>
    </w:p>
    <w:p w14:paraId="4566435D" w14:textId="0F926833" w:rsidR="00626B6C" w:rsidRPr="00773834" w:rsidRDefault="00626B6C" w:rsidP="00735DF3">
      <w:pPr>
        <w:pStyle w:val="ListParagraph"/>
        <w:widowControl/>
        <w:numPr>
          <w:ilvl w:val="0"/>
          <w:numId w:val="21"/>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lastRenderedPageBreak/>
        <w:t>Handling, Storage, and Shipping.</w:t>
      </w:r>
      <w:r w:rsidR="00240579">
        <w:rPr>
          <w:rFonts w:ascii="Arial" w:hAnsi="Arial" w:cs="Arial"/>
          <w:sz w:val="22"/>
          <w:szCs w:val="22"/>
        </w:rPr>
        <w:t xml:space="preserve">  </w:t>
      </w:r>
      <w:r w:rsidRPr="00DB6CF7">
        <w:rPr>
          <w:rFonts w:ascii="Arial" w:hAnsi="Arial" w:cs="Arial"/>
          <w:sz w:val="22"/>
          <w:szCs w:val="22"/>
        </w:rPr>
        <w:t xml:space="preserve">Select a sample of documents (e.g., procedures, inventory logs) and determine if controls for handling and </w:t>
      </w:r>
      <w:ins w:id="12" w:author="Author">
        <w:r w:rsidR="00032B70" w:rsidRPr="00146BBD">
          <w:rPr>
            <w:rFonts w:ascii="Arial" w:hAnsi="Arial" w:cs="Arial"/>
            <w:sz w:val="22"/>
            <w:szCs w:val="22"/>
          </w:rPr>
          <w:t>storage of</w:t>
        </w:r>
      </w:ins>
      <w:r w:rsidRPr="00A958F8">
        <w:rPr>
          <w:rFonts w:ascii="Arial" w:hAnsi="Arial" w:cs="Arial"/>
          <w:sz w:val="22"/>
          <w:szCs w:val="22"/>
        </w:rPr>
        <w:t xml:space="preserve"> soil samples obtained from borings or excavations have been adequately implemented by performing the following</w:t>
      </w:r>
      <w:r w:rsidRPr="00773834">
        <w:rPr>
          <w:rFonts w:ascii="Arial" w:hAnsi="Arial" w:cs="Arial"/>
          <w:sz w:val="22"/>
          <w:szCs w:val="22"/>
        </w:rPr>
        <w:t>:</w:t>
      </w:r>
    </w:p>
    <w:p w14:paraId="69715509" w14:textId="7914A25C" w:rsidR="00626B6C" w:rsidRPr="00773834" w:rsidRDefault="00626B6C" w:rsidP="00773834">
      <w:pPr>
        <w:pStyle w:val="ListParagraph"/>
        <w:widowControl/>
        <w:numPr>
          <w:ilvl w:val="1"/>
          <w:numId w:val="26"/>
        </w:numPr>
        <w:tabs>
          <w:tab w:val="clear" w:pos="720"/>
          <w:tab w:val="clear" w:pos="1440"/>
        </w:tabs>
        <w:contextualSpacing w:val="0"/>
        <w:rPr>
          <w:rFonts w:ascii="Arial" w:hAnsi="Arial" w:cs="Arial"/>
          <w:sz w:val="22"/>
          <w:szCs w:val="22"/>
        </w:rPr>
      </w:pPr>
      <w:r w:rsidRPr="00773834">
        <w:rPr>
          <w:rFonts w:ascii="Arial" w:hAnsi="Arial" w:cs="Arial"/>
          <w:sz w:val="22"/>
          <w:szCs w:val="22"/>
        </w:rPr>
        <w:t>Verify that instructions have been established for marking and labeling, packaging, handling</w:t>
      </w:r>
      <w:ins w:id="13" w:author="Author">
        <w:r w:rsidR="00240579" w:rsidRPr="00773834">
          <w:rPr>
            <w:rFonts w:ascii="Arial" w:hAnsi="Arial" w:cs="Arial"/>
            <w:sz w:val="22"/>
            <w:szCs w:val="22"/>
          </w:rPr>
          <w:t>,</w:t>
        </w:r>
      </w:ins>
      <w:r w:rsidRPr="00773834">
        <w:rPr>
          <w:rFonts w:ascii="Arial" w:hAnsi="Arial" w:cs="Arial"/>
          <w:sz w:val="22"/>
          <w:szCs w:val="22"/>
        </w:rPr>
        <w:t xml:space="preserve"> and storage of items to adequately identify, maintain, and preserve the item, including indication of special environments or the need for special controls.  Also verify that sample identification is maintained either on the sample or on records </w:t>
      </w:r>
      <w:r w:rsidR="00A206F6" w:rsidRPr="00773834">
        <w:rPr>
          <w:rFonts w:ascii="Arial" w:hAnsi="Arial" w:cs="Arial"/>
          <w:sz w:val="22"/>
          <w:szCs w:val="22"/>
        </w:rPr>
        <w:t xml:space="preserve"> </w:t>
      </w:r>
      <w:ins w:id="14" w:author="Author">
        <w:r w:rsidR="00032B70" w:rsidRPr="00773834">
          <w:rPr>
            <w:rFonts w:ascii="Arial" w:hAnsi="Arial" w:cs="Arial"/>
            <w:sz w:val="22"/>
            <w:szCs w:val="22"/>
          </w:rPr>
          <w:t>traceable to</w:t>
        </w:r>
      </w:ins>
      <w:r w:rsidRPr="00773834">
        <w:rPr>
          <w:rFonts w:ascii="Arial" w:hAnsi="Arial" w:cs="Arial"/>
          <w:sz w:val="22"/>
          <w:szCs w:val="22"/>
        </w:rPr>
        <w:t xml:space="preserve"> the sample throughout use.</w:t>
      </w:r>
    </w:p>
    <w:p w14:paraId="6C06C227" w14:textId="47973337" w:rsidR="00626B6C" w:rsidRPr="00773834" w:rsidRDefault="00626B6C" w:rsidP="00773834">
      <w:pPr>
        <w:pStyle w:val="ListParagraph"/>
        <w:widowControl/>
        <w:numPr>
          <w:ilvl w:val="1"/>
          <w:numId w:val="26"/>
        </w:numPr>
        <w:tabs>
          <w:tab w:val="clear" w:pos="720"/>
          <w:tab w:val="clear" w:pos="1440"/>
        </w:tabs>
        <w:contextualSpacing w:val="0"/>
        <w:rPr>
          <w:rFonts w:ascii="Arial" w:hAnsi="Arial" w:cs="Arial"/>
          <w:sz w:val="22"/>
          <w:szCs w:val="22"/>
        </w:rPr>
      </w:pPr>
      <w:r w:rsidRPr="00773834">
        <w:rPr>
          <w:rFonts w:ascii="Arial" w:hAnsi="Arial" w:cs="Arial"/>
          <w:sz w:val="22"/>
          <w:szCs w:val="22"/>
        </w:rPr>
        <w:t>Verify that special protective measures (e.g., containers, special moisture content levels, and temperature levels) have been specified and provided to maintain acceptable quality.</w:t>
      </w:r>
    </w:p>
    <w:p w14:paraId="454D4925" w14:textId="7CEC762B" w:rsidR="00626B6C" w:rsidRPr="00773834" w:rsidRDefault="00626B6C" w:rsidP="00773834">
      <w:pPr>
        <w:pStyle w:val="ListParagraph"/>
        <w:widowControl/>
        <w:numPr>
          <w:ilvl w:val="1"/>
          <w:numId w:val="26"/>
        </w:numPr>
        <w:tabs>
          <w:tab w:val="clear" w:pos="720"/>
          <w:tab w:val="clear" w:pos="1440"/>
        </w:tabs>
        <w:contextualSpacing w:val="0"/>
        <w:rPr>
          <w:rFonts w:ascii="Arial" w:hAnsi="Arial" w:cs="Arial"/>
          <w:sz w:val="22"/>
          <w:szCs w:val="22"/>
        </w:rPr>
      </w:pPr>
      <w:r w:rsidRPr="00773834">
        <w:rPr>
          <w:rFonts w:ascii="Arial" w:hAnsi="Arial" w:cs="Arial"/>
          <w:sz w:val="22"/>
          <w:szCs w:val="22"/>
        </w:rPr>
        <w:t>Conduct field observations to verify that handling, storage, and shipping activities are being performed in accordance with prescribed procedures.</w:t>
      </w:r>
    </w:p>
    <w:p w14:paraId="1A0D0CB4" w14:textId="581277FD" w:rsidR="00626B6C" w:rsidRPr="00A958F8" w:rsidRDefault="00626B6C" w:rsidP="00735DF3">
      <w:pPr>
        <w:pStyle w:val="ListParagraph"/>
        <w:widowControl/>
        <w:numPr>
          <w:ilvl w:val="0"/>
          <w:numId w:val="21"/>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contextualSpacing w:val="0"/>
        <w:rPr>
          <w:rFonts w:ascii="Arial" w:hAnsi="Arial" w:cs="Arial"/>
          <w:sz w:val="22"/>
          <w:szCs w:val="22"/>
        </w:rPr>
      </w:pPr>
      <w:r w:rsidRPr="00A958F8">
        <w:rPr>
          <w:rFonts w:ascii="Arial" w:hAnsi="Arial" w:cs="Arial"/>
          <w:sz w:val="22"/>
          <w:szCs w:val="22"/>
        </w:rPr>
        <w:t>Applicant/Contractor Oversight.  Select a sample of audit/surveillance procurement reports and assess the adequacy of oversight activities by performing the following:</w:t>
      </w:r>
    </w:p>
    <w:p w14:paraId="683107B0" w14:textId="11522CE3" w:rsidR="00626B6C" w:rsidRPr="00A958F8" w:rsidRDefault="00626B6C" w:rsidP="00773834">
      <w:pPr>
        <w:pStyle w:val="ListParagraph"/>
        <w:widowControl/>
        <w:numPr>
          <w:ilvl w:val="1"/>
          <w:numId w:val="27"/>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the applicant implements planned and periodic audits to confirm that activities affecting quality comply with the QA program and that the QA program has been effectively implemented.</w:t>
      </w:r>
    </w:p>
    <w:p w14:paraId="05A0C26D" w14:textId="3FBA2B10" w:rsidR="00626B6C" w:rsidRPr="00A958F8" w:rsidRDefault="00626B6C" w:rsidP="00773834">
      <w:pPr>
        <w:pStyle w:val="ListParagraph"/>
        <w:widowControl/>
        <w:numPr>
          <w:ilvl w:val="1"/>
          <w:numId w:val="27"/>
        </w:numPr>
        <w:tabs>
          <w:tab w:val="clear" w:pos="720"/>
          <w:tab w:val="clear" w:pos="1440"/>
        </w:tabs>
        <w:contextualSpacing w:val="0"/>
        <w:rPr>
          <w:rFonts w:ascii="Arial" w:hAnsi="Arial" w:cs="Arial"/>
          <w:sz w:val="22"/>
          <w:szCs w:val="22"/>
        </w:rPr>
      </w:pPr>
      <w:r w:rsidRPr="00A958F8">
        <w:rPr>
          <w:rFonts w:ascii="Arial" w:hAnsi="Arial" w:cs="Arial"/>
          <w:sz w:val="22"/>
          <w:szCs w:val="22"/>
        </w:rPr>
        <w:t>Verify that procedures and responsibilities have been established for auditing, documenting, and reviewing audit results.</w:t>
      </w:r>
    </w:p>
    <w:p w14:paraId="07F6CF36" w14:textId="4F64E6BD" w:rsidR="00626B6C" w:rsidRPr="00A958F8" w:rsidRDefault="00626B6C" w:rsidP="00773834">
      <w:pPr>
        <w:pStyle w:val="ListParagraph"/>
        <w:widowControl/>
        <w:numPr>
          <w:ilvl w:val="1"/>
          <w:numId w:val="27"/>
        </w:numPr>
        <w:tabs>
          <w:tab w:val="clear" w:pos="720"/>
          <w:tab w:val="clear" w:pos="1440"/>
        </w:tabs>
        <w:contextualSpacing w:val="0"/>
        <w:rPr>
          <w:rFonts w:ascii="Arial" w:hAnsi="Arial" w:cs="Arial"/>
          <w:sz w:val="22"/>
          <w:szCs w:val="22"/>
        </w:rPr>
      </w:pPr>
      <w:r w:rsidRPr="00A958F8">
        <w:rPr>
          <w:rFonts w:ascii="Arial" w:hAnsi="Arial" w:cs="Arial"/>
          <w:sz w:val="22"/>
          <w:szCs w:val="22"/>
        </w:rPr>
        <w:t xml:space="preserve">Verify that audit/surveillance results are reported to and reviewed by responsible management.  Verify if </w:t>
      </w:r>
      <w:ins w:id="15" w:author="Author">
        <w:r w:rsidR="00677CD5" w:rsidRPr="00146BBD">
          <w:rPr>
            <w:rFonts w:ascii="Arial" w:hAnsi="Arial" w:cs="Arial"/>
            <w:sz w:val="22"/>
            <w:szCs w:val="22"/>
          </w:rPr>
          <w:t>follow</w:t>
        </w:r>
        <w:r w:rsidR="00677CD5">
          <w:rPr>
            <w:rFonts w:ascii="Arial" w:hAnsi="Arial" w:cs="Arial"/>
            <w:sz w:val="22"/>
            <w:szCs w:val="22"/>
          </w:rPr>
          <w:t>-</w:t>
        </w:r>
        <w:r w:rsidR="00677CD5" w:rsidRPr="00146BBD">
          <w:rPr>
            <w:rFonts w:ascii="Arial" w:hAnsi="Arial" w:cs="Arial"/>
            <w:sz w:val="22"/>
            <w:szCs w:val="22"/>
          </w:rPr>
          <w:t>up</w:t>
        </w:r>
      </w:ins>
      <w:r w:rsidRPr="00A958F8">
        <w:rPr>
          <w:rFonts w:ascii="Arial" w:hAnsi="Arial" w:cs="Arial"/>
          <w:sz w:val="22"/>
          <w:szCs w:val="22"/>
        </w:rPr>
        <w:t xml:space="preserve"> action of deficient areas is initiated when necessary.</w:t>
      </w:r>
    </w:p>
    <w:p w14:paraId="7D050019" w14:textId="6412EA6A" w:rsidR="004737A2" w:rsidRDefault="00677CD5" w:rsidP="004737A2">
      <w:pPr>
        <w:pStyle w:val="Heading2"/>
      </w:pPr>
      <w:ins w:id="16" w:author="Author">
        <w:r w:rsidRPr="00764ADA">
          <w:t xml:space="preserve">03.03 </w:t>
        </w:r>
        <w:r w:rsidR="002931EE" w:rsidRPr="00764ADA">
          <w:tab/>
        </w:r>
        <w:r w:rsidRPr="004737A2">
          <w:rPr>
            <w:u w:val="single"/>
          </w:rPr>
          <w:t>Record</w:t>
        </w:r>
      </w:ins>
      <w:r w:rsidR="00626B6C" w:rsidRPr="004737A2">
        <w:rPr>
          <w:u w:val="single"/>
        </w:rPr>
        <w:t xml:space="preserve"> Control</w:t>
      </w:r>
      <w:r w:rsidR="00626B6C" w:rsidRPr="00764ADA">
        <w:t>.</w:t>
      </w:r>
    </w:p>
    <w:p w14:paraId="701C733C" w14:textId="0932CD92" w:rsidR="00626B6C" w:rsidRPr="00764ADA" w:rsidRDefault="00626B6C" w:rsidP="004737A2">
      <w:pPr>
        <w:pStyle w:val="BodyText3"/>
      </w:pPr>
      <w:r w:rsidRPr="00764ADA">
        <w:t>Select a sample of QA records generated during the conduct of site characterization activities for review and assess QA records controls by performing the following:</w:t>
      </w:r>
    </w:p>
    <w:p w14:paraId="06410DB0" w14:textId="4F7AA3A5" w:rsidR="00626B6C" w:rsidRPr="00E53F75" w:rsidRDefault="00626B6C" w:rsidP="00E53F75">
      <w:pPr>
        <w:pStyle w:val="ListParagraph"/>
        <w:widowControl/>
        <w:numPr>
          <w:ilvl w:val="0"/>
          <w:numId w:val="28"/>
        </w:numPr>
        <w:tabs>
          <w:tab w:val="clear" w:pos="720"/>
          <w:tab w:val="clear" w:pos="1080"/>
        </w:tabs>
        <w:contextualSpacing w:val="0"/>
        <w:rPr>
          <w:rFonts w:ascii="Arial" w:hAnsi="Arial" w:cs="Arial"/>
          <w:sz w:val="22"/>
          <w:szCs w:val="22"/>
        </w:rPr>
      </w:pPr>
      <w:r w:rsidRPr="00E53F75">
        <w:rPr>
          <w:rFonts w:ascii="Arial" w:hAnsi="Arial" w:cs="Arial"/>
          <w:sz w:val="22"/>
          <w:szCs w:val="22"/>
        </w:rPr>
        <w:t>Verify that procedures identify the designated person or organization responsible for records access, including receipt control, processing, corrections, and safekeeping.</w:t>
      </w:r>
    </w:p>
    <w:p w14:paraId="66D87B2C" w14:textId="6EF2268B" w:rsidR="00626B6C" w:rsidRPr="00E53F75" w:rsidRDefault="00626B6C" w:rsidP="00E53F75">
      <w:pPr>
        <w:pStyle w:val="ListParagraph"/>
        <w:widowControl/>
        <w:numPr>
          <w:ilvl w:val="0"/>
          <w:numId w:val="28"/>
        </w:numPr>
        <w:tabs>
          <w:tab w:val="clear" w:pos="720"/>
          <w:tab w:val="clear" w:pos="1080"/>
        </w:tabs>
        <w:contextualSpacing w:val="0"/>
        <w:rPr>
          <w:rFonts w:ascii="Arial" w:hAnsi="Arial" w:cs="Arial"/>
          <w:sz w:val="22"/>
          <w:szCs w:val="22"/>
        </w:rPr>
      </w:pPr>
      <w:r w:rsidRPr="00E53F75">
        <w:rPr>
          <w:rFonts w:ascii="Arial" w:hAnsi="Arial" w:cs="Arial"/>
          <w:sz w:val="22"/>
          <w:szCs w:val="22"/>
        </w:rPr>
        <w:t>Verify that the records sampled are complete, legible, adequate, retrievable, adequately protected, and traceable to markings, identification tags, or other means of identifying materials, components, and activities important to safety.</w:t>
      </w:r>
    </w:p>
    <w:p w14:paraId="2C796870" w14:textId="043F1232" w:rsidR="00626B6C" w:rsidRPr="00E53F75" w:rsidRDefault="00626B6C" w:rsidP="00E53F75">
      <w:pPr>
        <w:pStyle w:val="ListParagraph"/>
        <w:widowControl/>
        <w:numPr>
          <w:ilvl w:val="0"/>
          <w:numId w:val="28"/>
        </w:numPr>
        <w:tabs>
          <w:tab w:val="clear" w:pos="720"/>
          <w:tab w:val="clear" w:pos="1080"/>
        </w:tabs>
        <w:contextualSpacing w:val="0"/>
        <w:rPr>
          <w:rFonts w:ascii="Arial" w:hAnsi="Arial" w:cs="Arial"/>
          <w:sz w:val="22"/>
          <w:szCs w:val="22"/>
        </w:rPr>
      </w:pPr>
      <w:r w:rsidRPr="00E53F75">
        <w:rPr>
          <w:rFonts w:ascii="Arial" w:hAnsi="Arial" w:cs="Arial"/>
          <w:sz w:val="22"/>
          <w:szCs w:val="22"/>
        </w:rPr>
        <w:t>Verify that records are reviewed and approved by the responsible authority.</w:t>
      </w:r>
    </w:p>
    <w:p w14:paraId="7CCCD416" w14:textId="2EAC2B4A" w:rsidR="00626B6C" w:rsidRPr="00E53F75" w:rsidRDefault="00626B6C" w:rsidP="00E53F75">
      <w:pPr>
        <w:pStyle w:val="ListParagraph"/>
        <w:widowControl/>
        <w:numPr>
          <w:ilvl w:val="0"/>
          <w:numId w:val="28"/>
        </w:numPr>
        <w:tabs>
          <w:tab w:val="clear" w:pos="720"/>
          <w:tab w:val="clear" w:pos="1080"/>
        </w:tabs>
        <w:contextualSpacing w:val="0"/>
        <w:rPr>
          <w:rFonts w:ascii="Arial" w:hAnsi="Arial" w:cs="Arial"/>
          <w:sz w:val="22"/>
          <w:szCs w:val="22"/>
        </w:rPr>
      </w:pPr>
      <w:r w:rsidRPr="00E53F75">
        <w:rPr>
          <w:rFonts w:ascii="Arial" w:hAnsi="Arial" w:cs="Arial"/>
          <w:sz w:val="22"/>
          <w:szCs w:val="22"/>
        </w:rPr>
        <w:t>Verify that records are stored in a manner that</w:t>
      </w:r>
      <w:r w:rsidR="00073977" w:rsidRPr="00E53F75">
        <w:rPr>
          <w:rFonts w:ascii="Arial" w:hAnsi="Arial" w:cs="Arial"/>
          <w:sz w:val="22"/>
          <w:szCs w:val="22"/>
        </w:rPr>
        <w:t xml:space="preserve"> </w:t>
      </w:r>
      <w:r w:rsidRPr="00E53F75">
        <w:rPr>
          <w:rFonts w:ascii="Arial" w:hAnsi="Arial" w:cs="Arial"/>
          <w:sz w:val="22"/>
          <w:szCs w:val="22"/>
        </w:rPr>
        <w:t>prevents deterioration, environmental effects, damage, and loss.</w:t>
      </w:r>
    </w:p>
    <w:p w14:paraId="7926C0FD" w14:textId="44B7CA09" w:rsidR="0005611B" w:rsidRDefault="00471A52" w:rsidP="0005611B">
      <w:pPr>
        <w:pStyle w:val="Heading2"/>
      </w:pPr>
      <w:r w:rsidRPr="00146BBD">
        <w:t>03.04</w:t>
      </w:r>
      <w:r w:rsidRPr="00146BBD">
        <w:rPr>
          <w:color w:val="FF0000"/>
        </w:rPr>
        <w:t xml:space="preserve"> </w:t>
      </w:r>
      <w:r w:rsidR="002931EE">
        <w:rPr>
          <w:color w:val="FF0000"/>
        </w:rPr>
        <w:tab/>
      </w:r>
      <w:r w:rsidRPr="00A958F8">
        <w:rPr>
          <w:u w:val="single"/>
        </w:rPr>
        <w:t>Training</w:t>
      </w:r>
      <w:r w:rsidR="00626B6C" w:rsidRPr="00A958F8">
        <w:rPr>
          <w:u w:val="single"/>
        </w:rPr>
        <w:t xml:space="preserve"> and Qualification of Personnel</w:t>
      </w:r>
      <w:r w:rsidR="00626B6C" w:rsidRPr="0005611B">
        <w:t>.</w:t>
      </w:r>
    </w:p>
    <w:p w14:paraId="3CCF3DA3" w14:textId="203700CF" w:rsidR="00626B6C" w:rsidRPr="00A958F8" w:rsidRDefault="00626B6C" w:rsidP="0005611B">
      <w:pPr>
        <w:pStyle w:val="BodyText3"/>
      </w:pPr>
      <w:r w:rsidRPr="00A958F8">
        <w:t>Select a sample of training records and determine if controls have been adequately implemented by performing the following:</w:t>
      </w:r>
    </w:p>
    <w:p w14:paraId="42D23006" w14:textId="59CE99D4" w:rsidR="00626B6C" w:rsidRPr="00A958F8" w:rsidRDefault="00626B6C" w:rsidP="00FA70E9">
      <w:pPr>
        <w:pStyle w:val="ListParagraph"/>
        <w:widowControl/>
        <w:numPr>
          <w:ilvl w:val="0"/>
          <w:numId w:val="29"/>
        </w:numPr>
        <w:tabs>
          <w:tab w:val="clear" w:pos="720"/>
          <w:tab w:val="clear" w:pos="1080"/>
        </w:tabs>
        <w:contextualSpacing w:val="0"/>
        <w:rPr>
          <w:rFonts w:ascii="Arial" w:hAnsi="Arial" w:cs="Arial"/>
          <w:color w:val="000000"/>
          <w:sz w:val="22"/>
          <w:szCs w:val="22"/>
        </w:rPr>
      </w:pPr>
      <w:r w:rsidRPr="00A958F8">
        <w:rPr>
          <w:rFonts w:ascii="Arial" w:hAnsi="Arial" w:cs="Arial"/>
          <w:color w:val="000000"/>
          <w:sz w:val="22"/>
          <w:szCs w:val="22"/>
        </w:rPr>
        <w:t>Verify that programs are implemented for the indoctrination and training of personnel performing activities affecting quality to ensure that suitable proficiency is achieved and maintained.</w:t>
      </w:r>
    </w:p>
    <w:p w14:paraId="6E713C92" w14:textId="65F03CB2" w:rsidR="00626B6C" w:rsidRPr="00A958F8" w:rsidRDefault="00626B6C" w:rsidP="00FA70E9">
      <w:pPr>
        <w:pStyle w:val="ListParagraph"/>
        <w:widowControl/>
        <w:numPr>
          <w:ilvl w:val="0"/>
          <w:numId w:val="29"/>
        </w:numPr>
        <w:tabs>
          <w:tab w:val="clear" w:pos="720"/>
          <w:tab w:val="clear" w:pos="1080"/>
        </w:tabs>
        <w:contextualSpacing w:val="0"/>
        <w:rPr>
          <w:rFonts w:ascii="Arial" w:hAnsi="Arial" w:cs="Arial"/>
          <w:color w:val="000000"/>
          <w:sz w:val="22"/>
          <w:szCs w:val="22"/>
        </w:rPr>
      </w:pPr>
      <w:r w:rsidRPr="00A958F8">
        <w:rPr>
          <w:rFonts w:ascii="Arial" w:hAnsi="Arial" w:cs="Arial"/>
          <w:color w:val="000000"/>
          <w:sz w:val="22"/>
          <w:szCs w:val="22"/>
        </w:rPr>
        <w:t>Verify that qualification records and certifications exist for inspection/test personnel, auditors, calibration, repair personnel, and similar specialists performing activities affecting quality.  Verify that qualification records of personnel are certified in accordance with industry and/or vendor’s program requirements.</w:t>
      </w:r>
    </w:p>
    <w:p w14:paraId="37D1FB7B" w14:textId="4C555AF8" w:rsidR="00626B6C" w:rsidRPr="00A958F8" w:rsidRDefault="00626B6C" w:rsidP="00FA70E9">
      <w:pPr>
        <w:pStyle w:val="ListParagraph"/>
        <w:widowControl/>
        <w:numPr>
          <w:ilvl w:val="0"/>
          <w:numId w:val="29"/>
        </w:numPr>
        <w:tabs>
          <w:tab w:val="clear" w:pos="720"/>
          <w:tab w:val="clear" w:pos="1080"/>
        </w:tabs>
        <w:contextualSpacing w:val="0"/>
        <w:rPr>
          <w:rFonts w:ascii="Arial" w:hAnsi="Arial" w:cs="Arial"/>
          <w:color w:val="000000"/>
          <w:sz w:val="22"/>
          <w:szCs w:val="22"/>
        </w:rPr>
      </w:pPr>
      <w:r w:rsidRPr="00A958F8">
        <w:rPr>
          <w:rFonts w:ascii="Arial" w:hAnsi="Arial" w:cs="Arial"/>
          <w:color w:val="000000"/>
          <w:sz w:val="22"/>
          <w:szCs w:val="22"/>
        </w:rPr>
        <w:t xml:space="preserve">Conduct interviews with personnel associated with geotechnical activities to ensure they </w:t>
      </w:r>
      <w:proofErr w:type="gramStart"/>
      <w:r w:rsidRPr="00A958F8">
        <w:rPr>
          <w:rFonts w:ascii="Arial" w:hAnsi="Arial" w:cs="Arial"/>
          <w:color w:val="000000"/>
          <w:sz w:val="22"/>
          <w:szCs w:val="22"/>
        </w:rPr>
        <w:t>have an understanding of</w:t>
      </w:r>
      <w:proofErr w:type="gramEnd"/>
      <w:r w:rsidRPr="00A958F8">
        <w:rPr>
          <w:rFonts w:ascii="Arial" w:hAnsi="Arial" w:cs="Arial"/>
          <w:color w:val="000000"/>
          <w:sz w:val="22"/>
          <w:szCs w:val="22"/>
        </w:rPr>
        <w:t xml:space="preserve"> the activities they are performing commensurate with their responsibilities.</w:t>
      </w:r>
    </w:p>
    <w:p w14:paraId="450E4715" w14:textId="018FC1ED" w:rsidR="009F0B29" w:rsidRDefault="009730C5" w:rsidP="009F0B29">
      <w:pPr>
        <w:pStyle w:val="Heading2"/>
        <w:rPr>
          <w:color w:val="000000"/>
        </w:rPr>
      </w:pPr>
      <w:ins w:id="17" w:author="Author">
        <w:r w:rsidRPr="00146BBD">
          <w:rPr>
            <w:color w:val="000000"/>
          </w:rPr>
          <w:t xml:space="preserve">03.05 </w:t>
        </w:r>
        <w:r w:rsidRPr="00146BBD">
          <w:rPr>
            <w:color w:val="000000"/>
          </w:rPr>
          <w:tab/>
        </w:r>
      </w:ins>
      <w:r w:rsidR="00626B6C" w:rsidRPr="00A958F8">
        <w:rPr>
          <w:color w:val="000000"/>
          <w:u w:val="single"/>
        </w:rPr>
        <w:t>Corrective Action</w:t>
      </w:r>
      <w:r w:rsidR="00626B6C" w:rsidRPr="009F0B29">
        <w:rPr>
          <w:color w:val="000000"/>
        </w:rPr>
        <w:t>.</w:t>
      </w:r>
    </w:p>
    <w:p w14:paraId="357B6DF8" w14:textId="4308D633" w:rsidR="00626B6C" w:rsidRPr="00A958F8" w:rsidRDefault="00626B6C" w:rsidP="009F0B29">
      <w:pPr>
        <w:pStyle w:val="BodyText3"/>
        <w:rPr>
          <w:color w:val="000000"/>
        </w:rPr>
      </w:pPr>
      <w:r w:rsidRPr="00A958F8">
        <w:rPr>
          <w:color w:val="000000"/>
        </w:rPr>
        <w:t>Select a sample of corrective action documents and determine if controls have been adequately implemented by performing the following:</w:t>
      </w:r>
    </w:p>
    <w:p w14:paraId="59772B43" w14:textId="5BCDAD35" w:rsidR="00626B6C" w:rsidRPr="00A958F8" w:rsidRDefault="00626B6C" w:rsidP="009F0B29">
      <w:pPr>
        <w:pStyle w:val="ListParagraph"/>
        <w:widowControl/>
        <w:numPr>
          <w:ilvl w:val="0"/>
          <w:numId w:val="30"/>
        </w:numPr>
        <w:tabs>
          <w:tab w:val="clear" w:pos="720"/>
          <w:tab w:val="clear" w:pos="1080"/>
        </w:tabs>
        <w:contextualSpacing w:val="0"/>
        <w:rPr>
          <w:rFonts w:ascii="Arial" w:hAnsi="Arial" w:cs="Arial"/>
          <w:color w:val="000000"/>
          <w:sz w:val="22"/>
          <w:szCs w:val="22"/>
        </w:rPr>
      </w:pPr>
      <w:r w:rsidRPr="00A958F8">
        <w:rPr>
          <w:rFonts w:ascii="Arial" w:hAnsi="Arial" w:cs="Arial"/>
          <w:color w:val="000000"/>
          <w:sz w:val="22"/>
          <w:szCs w:val="22"/>
        </w:rPr>
        <w:t xml:space="preserve">Verify that measures exist to promptly identify and resolve non-conformances and conditions adverse to quality in a timely manner.  In the case of significant conditions adverse to quality, verify the measures ensure that the cause of the condition is </w:t>
      </w:r>
      <w:r w:rsidR="00A206F6">
        <w:rPr>
          <w:rFonts w:ascii="Arial" w:hAnsi="Arial" w:cs="Arial"/>
          <w:color w:val="000000"/>
          <w:sz w:val="22"/>
          <w:szCs w:val="22"/>
        </w:rPr>
        <w:t xml:space="preserve"> </w:t>
      </w:r>
      <w:ins w:id="18" w:author="Author">
        <w:r w:rsidR="009730C5" w:rsidRPr="00146BBD">
          <w:rPr>
            <w:rFonts w:ascii="Arial" w:hAnsi="Arial" w:cs="Arial"/>
            <w:color w:val="000000"/>
            <w:sz w:val="22"/>
            <w:szCs w:val="22"/>
          </w:rPr>
          <w:t>determined,</w:t>
        </w:r>
      </w:ins>
      <w:r w:rsidRPr="00A958F8">
        <w:rPr>
          <w:rFonts w:ascii="Arial" w:hAnsi="Arial" w:cs="Arial"/>
          <w:color w:val="000000"/>
          <w:sz w:val="22"/>
          <w:szCs w:val="22"/>
        </w:rPr>
        <w:t xml:space="preserve"> and corrective action taken to prevent recurrence, and such measures are documented and reported to the appropriate management.</w:t>
      </w:r>
    </w:p>
    <w:p w14:paraId="55994AED" w14:textId="556DFB23" w:rsidR="00626B6C" w:rsidRPr="00A958F8" w:rsidRDefault="00626B6C" w:rsidP="009F0B29">
      <w:pPr>
        <w:pStyle w:val="ListParagraph"/>
        <w:widowControl/>
        <w:numPr>
          <w:ilvl w:val="0"/>
          <w:numId w:val="30"/>
        </w:numPr>
        <w:tabs>
          <w:tab w:val="clear" w:pos="720"/>
          <w:tab w:val="clear" w:pos="1080"/>
        </w:tabs>
        <w:contextualSpacing w:val="0"/>
        <w:rPr>
          <w:rFonts w:ascii="Arial" w:hAnsi="Arial" w:cs="Arial"/>
          <w:color w:val="000000"/>
          <w:sz w:val="22"/>
          <w:szCs w:val="22"/>
        </w:rPr>
      </w:pPr>
      <w:r w:rsidRPr="00A958F8">
        <w:rPr>
          <w:rFonts w:ascii="Arial" w:hAnsi="Arial" w:cs="Arial"/>
          <w:color w:val="000000"/>
          <w:sz w:val="22"/>
          <w:szCs w:val="22"/>
        </w:rPr>
        <w:t>Review a sample of identified problems and verify that the applicant or contractor(s) adequately implemented these controls.</w:t>
      </w:r>
    </w:p>
    <w:p w14:paraId="42E0B117" w14:textId="49FB893D" w:rsidR="00626B6C" w:rsidRPr="00A958F8" w:rsidRDefault="00626B6C" w:rsidP="00587F3E">
      <w:pPr>
        <w:pStyle w:val="Heading1"/>
        <w:rPr>
          <w:rFonts w:cs="Arial"/>
          <w:color w:val="000000"/>
          <w:szCs w:val="22"/>
        </w:rPr>
      </w:pPr>
      <w:r w:rsidRPr="00A958F8">
        <w:rPr>
          <w:rFonts w:cs="Arial"/>
          <w:color w:val="000000"/>
          <w:szCs w:val="22"/>
        </w:rPr>
        <w:t>45052</w:t>
      </w:r>
      <w:r w:rsidR="00951E7D">
        <w:rPr>
          <w:rFonts w:cs="Arial"/>
          <w:color w:val="000000"/>
          <w:szCs w:val="22"/>
        </w:rPr>
        <w:t>-</w:t>
      </w:r>
      <w:r w:rsidRPr="00A958F8">
        <w:rPr>
          <w:rFonts w:cs="Arial"/>
          <w:color w:val="000000"/>
          <w:szCs w:val="22"/>
        </w:rPr>
        <w:t>04</w:t>
      </w:r>
      <w:r w:rsidRPr="00A958F8">
        <w:rPr>
          <w:rFonts w:cs="Arial"/>
          <w:color w:val="000000"/>
          <w:szCs w:val="22"/>
        </w:rPr>
        <w:tab/>
        <w:t>RESOURCE ESTIMATE</w:t>
      </w:r>
    </w:p>
    <w:p w14:paraId="4DF5B521" w14:textId="77777777" w:rsidR="00626B6C" w:rsidRPr="00A958F8" w:rsidRDefault="00626B6C" w:rsidP="00E749FF">
      <w:pPr>
        <w:pStyle w:val="BodyText"/>
        <w:rPr>
          <w:color w:val="000000"/>
        </w:rPr>
      </w:pPr>
      <w:r w:rsidRPr="00A958F8">
        <w:rPr>
          <w:color w:val="000000"/>
        </w:rPr>
        <w:t>This inspection procedure is used for pre-docketing audits of ESP or COL applications.  The resource estimate for this inspection procedure is about 50 hours of direct inspection effort.</w:t>
      </w:r>
    </w:p>
    <w:p w14:paraId="28589CBA" w14:textId="586725C6" w:rsidR="002B06FC" w:rsidRPr="00A958F8" w:rsidRDefault="00712169" w:rsidP="00587F3E">
      <w:pPr>
        <w:pStyle w:val="Heading1"/>
        <w:rPr>
          <w:rFonts w:cs="Arial"/>
          <w:color w:val="000000"/>
          <w:szCs w:val="22"/>
        </w:rPr>
      </w:pPr>
      <w:ins w:id="19" w:author="Author">
        <w:r w:rsidRPr="00A958F8">
          <w:rPr>
            <w:rFonts w:cs="Arial"/>
            <w:color w:val="000000"/>
            <w:szCs w:val="22"/>
          </w:rPr>
          <w:t>45052-05</w:t>
        </w:r>
        <w:r w:rsidRPr="00A958F8">
          <w:rPr>
            <w:rFonts w:cs="Arial"/>
            <w:color w:val="000000"/>
            <w:szCs w:val="22"/>
          </w:rPr>
          <w:tab/>
        </w:r>
        <w:r w:rsidR="007F1111" w:rsidRPr="00A958F8">
          <w:rPr>
            <w:rFonts w:cs="Arial"/>
            <w:color w:val="000000"/>
            <w:szCs w:val="22"/>
          </w:rPr>
          <w:t xml:space="preserve">PROCEDURE </w:t>
        </w:r>
        <w:r w:rsidRPr="00A958F8">
          <w:rPr>
            <w:rFonts w:cs="Arial"/>
            <w:color w:val="000000"/>
            <w:szCs w:val="22"/>
          </w:rPr>
          <w:t>COMPLETION</w:t>
        </w:r>
      </w:ins>
    </w:p>
    <w:p w14:paraId="36C9457E" w14:textId="77485364" w:rsidR="007F1111" w:rsidRDefault="007F1111" w:rsidP="00E749FF">
      <w:pPr>
        <w:pStyle w:val="BodyText"/>
        <w:rPr>
          <w:ins w:id="20" w:author="Author"/>
          <w:color w:val="000000"/>
        </w:rPr>
      </w:pPr>
      <w:ins w:id="21" w:author="Author">
        <w:r w:rsidRPr="00A958F8">
          <w:rPr>
            <w:color w:val="000000"/>
          </w:rPr>
          <w:t xml:space="preserve">Sample size </w:t>
        </w:r>
        <w:r w:rsidR="004660C5" w:rsidRPr="00A958F8">
          <w:rPr>
            <w:color w:val="000000"/>
          </w:rPr>
          <w:t>may</w:t>
        </w:r>
        <w:r w:rsidR="00A01115" w:rsidRPr="00A958F8">
          <w:rPr>
            <w:color w:val="000000"/>
          </w:rPr>
          <w:t xml:space="preserve"> </w:t>
        </w:r>
        <w:r w:rsidRPr="00A958F8">
          <w:rPr>
            <w:color w:val="000000"/>
          </w:rPr>
          <w:t xml:space="preserve">vary </w:t>
        </w:r>
        <w:r w:rsidR="00A01115" w:rsidRPr="00A958F8">
          <w:rPr>
            <w:color w:val="000000"/>
          </w:rPr>
          <w:t xml:space="preserve">significantly </w:t>
        </w:r>
        <w:r w:rsidR="00005F67" w:rsidRPr="00A958F8">
          <w:rPr>
            <w:color w:val="000000"/>
          </w:rPr>
          <w:t>for each inspection.</w:t>
        </w:r>
        <w:r w:rsidR="005702C3" w:rsidRPr="00A958F8">
          <w:rPr>
            <w:color w:val="000000"/>
          </w:rPr>
          <w:t xml:space="preserve">  I</w:t>
        </w:r>
        <w:r w:rsidR="00005F67" w:rsidRPr="00A958F8">
          <w:rPr>
            <w:color w:val="000000"/>
          </w:rPr>
          <w:t xml:space="preserve">nspection </w:t>
        </w:r>
        <w:r w:rsidR="005702C3" w:rsidRPr="00A958F8">
          <w:rPr>
            <w:color w:val="000000"/>
          </w:rPr>
          <w:t xml:space="preserve">of samples </w:t>
        </w:r>
        <w:r w:rsidR="003A0F97" w:rsidRPr="00A958F8">
          <w:rPr>
            <w:color w:val="000000"/>
          </w:rPr>
          <w:t xml:space="preserve">discussed in </w:t>
        </w:r>
        <w:r w:rsidR="00663A95" w:rsidRPr="00A958F8">
          <w:rPr>
            <w:color w:val="000000"/>
          </w:rPr>
          <w:t>section 45052-03</w:t>
        </w:r>
        <w:r w:rsidR="00102DCE" w:rsidRPr="00A958F8">
          <w:rPr>
            <w:color w:val="000000"/>
          </w:rPr>
          <w:t xml:space="preserve"> constitute</w:t>
        </w:r>
        <w:r w:rsidR="00721FC1" w:rsidRPr="00A958F8">
          <w:rPr>
            <w:color w:val="000000"/>
          </w:rPr>
          <w:t>s completion of this procedure.</w:t>
        </w:r>
      </w:ins>
    </w:p>
    <w:p w14:paraId="0D607E07" w14:textId="37CC03E3" w:rsidR="00626B6C" w:rsidRPr="00A958F8" w:rsidRDefault="00626B6C" w:rsidP="00587F3E">
      <w:pPr>
        <w:pStyle w:val="Heading1"/>
        <w:rPr>
          <w:rFonts w:cs="Arial"/>
          <w:color w:val="000000"/>
          <w:szCs w:val="22"/>
        </w:rPr>
      </w:pPr>
      <w:r w:rsidRPr="00A958F8">
        <w:rPr>
          <w:rFonts w:cs="Arial"/>
          <w:color w:val="000000"/>
          <w:szCs w:val="22"/>
        </w:rPr>
        <w:t>45052</w:t>
      </w:r>
      <w:r w:rsidR="00951E7D">
        <w:rPr>
          <w:rFonts w:cs="Arial"/>
          <w:color w:val="000000"/>
          <w:szCs w:val="22"/>
        </w:rPr>
        <w:t>-</w:t>
      </w:r>
      <w:r w:rsidRPr="00A958F8">
        <w:rPr>
          <w:rFonts w:cs="Arial"/>
          <w:color w:val="000000"/>
          <w:szCs w:val="22"/>
        </w:rPr>
        <w:t>0</w:t>
      </w:r>
      <w:ins w:id="22" w:author="Author">
        <w:r w:rsidR="007F1111" w:rsidRPr="00A958F8">
          <w:rPr>
            <w:rFonts w:cs="Arial"/>
            <w:color w:val="000000"/>
            <w:szCs w:val="22"/>
          </w:rPr>
          <w:t>6</w:t>
        </w:r>
      </w:ins>
      <w:r w:rsidRPr="00A958F8">
        <w:rPr>
          <w:rFonts w:cs="Arial"/>
          <w:color w:val="000000"/>
          <w:szCs w:val="22"/>
        </w:rPr>
        <w:tab/>
        <w:t>REFERENCES</w:t>
      </w:r>
    </w:p>
    <w:p w14:paraId="0CA08046" w14:textId="77777777" w:rsidR="00B03FBD" w:rsidRPr="00E749FF" w:rsidRDefault="00B03FBD" w:rsidP="00E749FF">
      <w:pPr>
        <w:pStyle w:val="BodyText"/>
        <w:rPr>
          <w:ins w:id="23" w:author="Author"/>
        </w:rPr>
      </w:pPr>
      <w:r w:rsidRPr="00E749FF">
        <w:t>A</w:t>
      </w:r>
      <w:ins w:id="24" w:author="Author">
        <w:r w:rsidRPr="00E749FF">
          <w:t>SME NQA-1-2015, “Quality Assurance Requirements for Nuclear Facility Applications.</w:t>
        </w:r>
      </w:ins>
    </w:p>
    <w:p w14:paraId="0465B149" w14:textId="77777777" w:rsidR="00B03FBD" w:rsidRPr="00E749FF" w:rsidRDefault="00B03FBD" w:rsidP="00E749FF">
      <w:pPr>
        <w:pStyle w:val="BodyText"/>
      </w:pPr>
      <w:ins w:id="25" w:author="Author">
        <w:r w:rsidRPr="00E749FF">
          <w:t>ASME NQA-1-2015, “Quality Assurance Requirements for Nuclear Facility Applications Subpart 2.2 “Quality Assurance Requirements for Packaging, Shipping, Receiving, Storage, and Handling of Items for Nuclear Facilities”.</w:t>
        </w:r>
      </w:ins>
    </w:p>
    <w:p w14:paraId="4C4EE54E" w14:textId="2CB40FD3" w:rsidR="00B03FBD" w:rsidRPr="00E749FF" w:rsidRDefault="00B03FBD" w:rsidP="00E749FF">
      <w:pPr>
        <w:pStyle w:val="BodyText"/>
      </w:pPr>
      <w:r w:rsidRPr="00E749FF">
        <w:t>Electric Power Research Institute, Report TR-102293, 1993; “Guidelines for Determining Design Basis Ground Motions.”</w:t>
      </w:r>
    </w:p>
    <w:p w14:paraId="09BFCC7D" w14:textId="12CFEC18" w:rsidR="00B03FBD" w:rsidRPr="00E749FF" w:rsidRDefault="00B03FBD" w:rsidP="00E749FF">
      <w:pPr>
        <w:pStyle w:val="BodyText"/>
      </w:pPr>
      <w:r w:rsidRPr="00E749FF">
        <w:t>Regulatory Guide 1.132, “Site Investigation for Foundations of Nuclear Power Plants,” October 2003.</w:t>
      </w:r>
    </w:p>
    <w:p w14:paraId="1E148126" w14:textId="77777777" w:rsidR="00B03FBD" w:rsidRPr="00E749FF" w:rsidRDefault="00B03FBD" w:rsidP="00E749FF">
      <w:pPr>
        <w:pStyle w:val="BodyText"/>
      </w:pPr>
      <w:r w:rsidRPr="00E749FF">
        <w:t>Regulatory Guide 1.138, “Laboratory Investigation of Soils for Engineering Analysis and Design of Nuclear Power Plants,” December 20</w:t>
      </w:r>
      <w:ins w:id="26" w:author="Author">
        <w:r w:rsidRPr="00E749FF">
          <w:t>14.</w:t>
        </w:r>
      </w:ins>
    </w:p>
    <w:p w14:paraId="13AB48F4" w14:textId="77777777" w:rsidR="00B03FBD" w:rsidRPr="00E749FF" w:rsidRDefault="00B03FBD" w:rsidP="00E749FF">
      <w:pPr>
        <w:pStyle w:val="BodyText"/>
      </w:pPr>
      <w:r w:rsidRPr="00E749FF">
        <w:t>Regulatory Guide 1.198, “Procedures and Criteria for Assessing Seismic Soil Liquefaction at Nuclear Power Plant Sites,” November 2003.</w:t>
      </w:r>
    </w:p>
    <w:p w14:paraId="2D1A6A52" w14:textId="77777777" w:rsidR="00B03FBD" w:rsidRPr="00E749FF" w:rsidRDefault="00B03FBD" w:rsidP="00E749FF">
      <w:pPr>
        <w:pStyle w:val="BodyText"/>
      </w:pPr>
      <w:r w:rsidRPr="00E749FF">
        <w:t>U.S. Army Corps of Engineers, “</w:t>
      </w:r>
      <w:ins w:id="27" w:author="Author">
        <w:r w:rsidRPr="00E749FF">
          <w:t>Engineering and Design Geotechnical Investigations</w:t>
        </w:r>
      </w:ins>
      <w:r w:rsidRPr="00E749FF">
        <w:t>”, Engineer Manual  1110</w:t>
      </w:r>
      <w:r w:rsidRPr="00E749FF">
        <w:noBreakHyphen/>
      </w:r>
      <w:ins w:id="28" w:author="Author">
        <w:r w:rsidRPr="00E749FF">
          <w:t>1</w:t>
        </w:r>
      </w:ins>
      <w:r w:rsidRPr="00E749FF">
        <w:noBreakHyphen/>
        <w:t>1</w:t>
      </w:r>
      <w:ins w:id="29" w:author="Author">
        <w:r w:rsidRPr="00E749FF">
          <w:t>804</w:t>
        </w:r>
      </w:ins>
      <w:r w:rsidRPr="00E749FF">
        <w:t>.</w:t>
      </w:r>
    </w:p>
    <w:p w14:paraId="4C0AE56C" w14:textId="77777777" w:rsidR="00B03FBD" w:rsidRDefault="00B03FBD" w:rsidP="00E749FF">
      <w:pPr>
        <w:pStyle w:val="BodyText"/>
      </w:pPr>
    </w:p>
    <w:p w14:paraId="6B229846" w14:textId="6EFF1D10" w:rsidR="00626B6C" w:rsidRPr="00E749FF" w:rsidRDefault="00626B6C" w:rsidP="00E749FF">
      <w:pPr>
        <w:pStyle w:val="BodyText"/>
      </w:pPr>
      <w:r w:rsidRPr="00E749FF">
        <w:t>American Society for Testing and Materials (ASTM), Book of Standards, as follows:</w:t>
      </w:r>
    </w:p>
    <w:p w14:paraId="2C38AD05" w14:textId="77777777" w:rsidR="00B03FBD" w:rsidRPr="00E749FF" w:rsidRDefault="00B03FBD" w:rsidP="00E749FF">
      <w:pPr>
        <w:pStyle w:val="BodyText"/>
      </w:pPr>
      <w:r w:rsidRPr="00E749FF">
        <w:t>ASTM D 5778-</w:t>
      </w:r>
      <w:ins w:id="30" w:author="Author">
        <w:r w:rsidRPr="00E749FF">
          <w:t>20,</w:t>
        </w:r>
      </w:ins>
      <w:r w:rsidRPr="00E749FF">
        <w:t xml:space="preserve"> “Standard Test for Electronic Friction Cone and Piezocone Penetration Testing of Soils.”</w:t>
      </w:r>
    </w:p>
    <w:p w14:paraId="15526386" w14:textId="4DA11169" w:rsidR="00B03FBD" w:rsidRPr="00E749FF" w:rsidRDefault="00B03FBD" w:rsidP="00E749FF">
      <w:pPr>
        <w:pStyle w:val="BodyText"/>
      </w:pPr>
      <w:r w:rsidRPr="00E749FF">
        <w:t>ASTM D1452</w:t>
      </w:r>
      <w:ins w:id="31" w:author="Author">
        <w:r w:rsidRPr="00E749FF">
          <w:t>/D1452M</w:t>
        </w:r>
      </w:ins>
      <w:r w:rsidRPr="00E749FF">
        <w:t>-</w:t>
      </w:r>
      <w:ins w:id="32" w:author="Author">
        <w:r w:rsidRPr="00E749FF">
          <w:t>16,</w:t>
        </w:r>
      </w:ins>
      <w:r w:rsidRPr="00E749FF">
        <w:t xml:space="preserve"> “Standard Practice for Soil </w:t>
      </w:r>
      <w:ins w:id="33" w:author="Author">
        <w:r w:rsidRPr="00E749FF">
          <w:t xml:space="preserve">Exploration </w:t>
        </w:r>
      </w:ins>
      <w:r w:rsidRPr="00E749FF">
        <w:t xml:space="preserve">and Sampling </w:t>
      </w:r>
      <w:ins w:id="34" w:author="Author">
        <w:r w:rsidRPr="00E749FF">
          <w:t>by Auger</w:t>
        </w:r>
      </w:ins>
      <w:r w:rsidRPr="00E749FF">
        <w:t xml:space="preserve"> Borings.”</w:t>
      </w:r>
    </w:p>
    <w:p w14:paraId="14C0C2D4" w14:textId="77777777" w:rsidR="00B03FBD" w:rsidRPr="00E749FF" w:rsidRDefault="00B03FBD" w:rsidP="00E749FF">
      <w:pPr>
        <w:pStyle w:val="BodyText"/>
      </w:pPr>
      <w:r w:rsidRPr="00E749FF">
        <w:t xml:space="preserve">ASTM </w:t>
      </w:r>
      <w:ins w:id="35" w:author="Author">
        <w:r w:rsidRPr="00E749FF">
          <w:t>D1586/D1586M-18,</w:t>
        </w:r>
      </w:ins>
      <w:r w:rsidRPr="00E749FF">
        <w:t xml:space="preserve"> “Standard Test Method for </w:t>
      </w:r>
      <w:ins w:id="36" w:author="Author">
        <w:r w:rsidRPr="00E749FF">
          <w:t xml:space="preserve">Standard </w:t>
        </w:r>
      </w:ins>
      <w:r w:rsidRPr="00E749FF">
        <w:t xml:space="preserve">Penetration Test </w:t>
      </w:r>
      <w:ins w:id="37" w:author="Author">
        <w:r w:rsidRPr="00E749FF">
          <w:t xml:space="preserve">(SPT) </w:t>
        </w:r>
      </w:ins>
      <w:r w:rsidRPr="00E749FF">
        <w:t>and Split-Barrel Sampling of Soils.”</w:t>
      </w:r>
    </w:p>
    <w:p w14:paraId="41FF0CDE" w14:textId="3725C7EE" w:rsidR="00B03FBD" w:rsidRPr="00E749FF" w:rsidRDefault="00B03FBD" w:rsidP="00E749FF">
      <w:pPr>
        <w:pStyle w:val="BodyText"/>
      </w:pPr>
      <w:r w:rsidRPr="00E749FF">
        <w:t>ASTM D2113-</w:t>
      </w:r>
      <w:ins w:id="38" w:author="Author">
        <w:r w:rsidRPr="00E749FF">
          <w:t>14,</w:t>
        </w:r>
      </w:ins>
      <w:r w:rsidRPr="00E749FF">
        <w:t xml:space="preserve"> “Standard Practice for Rock Core Drilling and Sampling of Rock for Site  </w:t>
      </w:r>
      <w:ins w:id="39" w:author="Author">
        <w:r w:rsidRPr="00E749FF">
          <w:t>Exploration</w:t>
        </w:r>
      </w:ins>
      <w:r w:rsidRPr="00E749FF">
        <w:t>.”</w:t>
      </w:r>
    </w:p>
    <w:p w14:paraId="709D6FEC" w14:textId="3F73C6AF" w:rsidR="00B03FBD" w:rsidRPr="00E749FF" w:rsidRDefault="00B03FBD" w:rsidP="00E749FF">
      <w:pPr>
        <w:pStyle w:val="BodyText"/>
      </w:pPr>
      <w:r w:rsidRPr="00E749FF">
        <w:t>ASTM D2487-</w:t>
      </w:r>
      <w:ins w:id="40" w:author="Author">
        <w:r w:rsidRPr="00E749FF">
          <w:t>17e1,</w:t>
        </w:r>
      </w:ins>
      <w:r w:rsidRPr="00E749FF">
        <w:t xml:space="preserve"> “Standard Practice for Classification of Soils for Engineering Purposes</w:t>
      </w:r>
      <w:ins w:id="41" w:author="Author">
        <w:r w:rsidRPr="00E749FF">
          <w:t xml:space="preserve"> (Unified Soil Classification System)</w:t>
        </w:r>
      </w:ins>
      <w:r w:rsidRPr="00E749FF">
        <w:t>.”</w:t>
      </w:r>
    </w:p>
    <w:p w14:paraId="62DB9151" w14:textId="5799FD84" w:rsidR="00B03FBD" w:rsidRPr="00E749FF" w:rsidRDefault="00B03FBD" w:rsidP="00E749FF">
      <w:pPr>
        <w:pStyle w:val="BodyText"/>
      </w:pPr>
      <w:r w:rsidRPr="00E749FF">
        <w:t>ASTM D2488-</w:t>
      </w:r>
      <w:ins w:id="42" w:author="Author">
        <w:r w:rsidRPr="00E749FF">
          <w:t>17e1,</w:t>
        </w:r>
      </w:ins>
      <w:r w:rsidRPr="00E749FF">
        <w:t xml:space="preserve"> “Standard Practice for Description and Identification of Soils (Visual</w:t>
      </w:r>
      <w:r w:rsidRPr="00E749FF">
        <w:noBreakHyphen/>
        <w:t>Manual Procedure).”</w:t>
      </w:r>
    </w:p>
    <w:p w14:paraId="1C62AF83" w14:textId="499F97E8" w:rsidR="00B03FBD" w:rsidRPr="00E749FF" w:rsidRDefault="00B03FBD" w:rsidP="00E749FF">
      <w:pPr>
        <w:pStyle w:val="BodyText"/>
      </w:pPr>
      <w:r w:rsidRPr="00E749FF">
        <w:t>ASTM D420-</w:t>
      </w:r>
      <w:ins w:id="43" w:author="Author">
        <w:r w:rsidRPr="00E749FF">
          <w:t>1</w:t>
        </w:r>
      </w:ins>
      <w:r w:rsidRPr="00E749FF">
        <w:t xml:space="preserve">8, “Standard Guide </w:t>
      </w:r>
      <w:ins w:id="44" w:author="Author">
        <w:r w:rsidRPr="00E749FF">
          <w:t xml:space="preserve">for </w:t>
        </w:r>
      </w:ins>
      <w:r w:rsidRPr="00E749FF">
        <w:t>Site Characterization for Engineering Design and Construction Purposes.”</w:t>
      </w:r>
    </w:p>
    <w:p w14:paraId="10F3FB53" w14:textId="77777777" w:rsidR="00B03FBD" w:rsidRPr="00E749FF" w:rsidRDefault="00B03FBD" w:rsidP="00E749FF">
      <w:pPr>
        <w:pStyle w:val="BodyText"/>
      </w:pPr>
      <w:r w:rsidRPr="00E749FF">
        <w:t>ASTM D4220</w:t>
      </w:r>
      <w:ins w:id="45" w:author="Author">
        <w:r w:rsidRPr="00E749FF">
          <w:t>/D4220M</w:t>
        </w:r>
      </w:ins>
      <w:r w:rsidRPr="00E749FF">
        <w:t>-</w:t>
      </w:r>
      <w:ins w:id="46" w:author="Author">
        <w:r w:rsidRPr="00E749FF">
          <w:t>14,</w:t>
        </w:r>
      </w:ins>
      <w:r w:rsidRPr="00E749FF">
        <w:t xml:space="preserve"> “Practices for Preserving and Transporting Soil Samples.”</w:t>
      </w:r>
    </w:p>
    <w:p w14:paraId="7AFD649C" w14:textId="77777777" w:rsidR="00B03FBD" w:rsidRPr="00610BF2" w:rsidRDefault="00B03FBD" w:rsidP="00E749FF">
      <w:pPr>
        <w:pStyle w:val="BodyText"/>
        <w:rPr>
          <w:color w:val="000000"/>
        </w:rPr>
      </w:pPr>
      <w:r w:rsidRPr="00E749FF">
        <w:t>ASTM</w:t>
      </w:r>
      <w:r w:rsidRPr="00A958F8">
        <w:rPr>
          <w:color w:val="000000"/>
        </w:rPr>
        <w:t xml:space="preserve"> D4428/4428M-</w:t>
      </w:r>
      <w:ins w:id="47" w:author="Author">
        <w:r>
          <w:rPr>
            <w:color w:val="000000"/>
          </w:rPr>
          <w:t>14,</w:t>
        </w:r>
      </w:ins>
      <w:r w:rsidRPr="00B1145D">
        <w:rPr>
          <w:color w:val="000000"/>
        </w:rPr>
        <w:t xml:space="preserve"> </w:t>
      </w:r>
      <w:ins w:id="48" w:author="Author">
        <w:r>
          <w:rPr>
            <w:color w:val="000000"/>
          </w:rPr>
          <w:t>“</w:t>
        </w:r>
      </w:ins>
      <w:r w:rsidRPr="00A958F8">
        <w:rPr>
          <w:color w:val="000000"/>
        </w:rPr>
        <w:t xml:space="preserve">Standard Test Methods for </w:t>
      </w:r>
      <w:proofErr w:type="spellStart"/>
      <w:r w:rsidRPr="00A958F8">
        <w:rPr>
          <w:color w:val="000000"/>
        </w:rPr>
        <w:t>Crosshole</w:t>
      </w:r>
      <w:proofErr w:type="spellEnd"/>
      <w:r w:rsidRPr="00A958F8">
        <w:rPr>
          <w:color w:val="000000"/>
        </w:rPr>
        <w:t xml:space="preserve"> Seismic </w:t>
      </w:r>
      <w:ins w:id="49" w:author="Author">
        <w:r>
          <w:rPr>
            <w:color w:val="000000"/>
          </w:rPr>
          <w:t>T</w:t>
        </w:r>
      </w:ins>
      <w:r w:rsidRPr="00610BF2">
        <w:rPr>
          <w:color w:val="000000"/>
        </w:rPr>
        <w:t>esting.”</w:t>
      </w:r>
    </w:p>
    <w:p w14:paraId="66099D1F" w14:textId="77777777" w:rsidR="00B03FBD" w:rsidRPr="00E749FF" w:rsidRDefault="00B03FBD" w:rsidP="00E749FF">
      <w:pPr>
        <w:pStyle w:val="BodyText"/>
      </w:pPr>
      <w:r w:rsidRPr="00E749FF">
        <w:t>ASTM D4633-</w:t>
      </w:r>
      <w:ins w:id="50" w:author="Author">
        <w:r w:rsidRPr="00E749FF">
          <w:t>16,</w:t>
        </w:r>
      </w:ins>
      <w:r w:rsidRPr="00E749FF">
        <w:t xml:space="preserve"> “Standard Test </w:t>
      </w:r>
      <w:ins w:id="51" w:author="Author">
        <w:r w:rsidRPr="00E749FF">
          <w:t>M</w:t>
        </w:r>
      </w:ins>
      <w:r w:rsidRPr="00E749FF">
        <w:t>ethod for Energy Measurements for Dynamic Penetrometers.”</w:t>
      </w:r>
    </w:p>
    <w:p w14:paraId="19DD9032" w14:textId="0A9368CA" w:rsidR="00B03FBD" w:rsidRPr="00E749FF" w:rsidRDefault="00B03FBD" w:rsidP="00E749FF">
      <w:pPr>
        <w:pStyle w:val="BodyText"/>
      </w:pPr>
      <w:r w:rsidRPr="00E749FF">
        <w:t>ASTM D5753-</w:t>
      </w:r>
      <w:ins w:id="52" w:author="Author">
        <w:r w:rsidRPr="00E749FF">
          <w:t>18,</w:t>
        </w:r>
      </w:ins>
      <w:r w:rsidRPr="00E749FF">
        <w:t xml:space="preserve"> “Standard guide for Planning and Conducting </w:t>
      </w:r>
      <w:ins w:id="53" w:author="Author">
        <w:r w:rsidRPr="00E749FF">
          <w:t xml:space="preserve">Geotechnical </w:t>
        </w:r>
      </w:ins>
      <w:r w:rsidRPr="00E749FF">
        <w:t>Borehole Geophysical Logging.”</w:t>
      </w:r>
    </w:p>
    <w:p w14:paraId="63F19126" w14:textId="5427C820" w:rsidR="00B03FBD" w:rsidRPr="00E749FF" w:rsidRDefault="00B03FBD" w:rsidP="00E749FF">
      <w:pPr>
        <w:pStyle w:val="BodyText"/>
      </w:pPr>
      <w:r w:rsidRPr="00E749FF">
        <w:t>ASTM G57-</w:t>
      </w:r>
      <w:ins w:id="54" w:author="Author">
        <w:r w:rsidRPr="00E749FF">
          <w:t>20,</w:t>
        </w:r>
      </w:ins>
      <w:r w:rsidRPr="00E749FF">
        <w:t xml:space="preserve"> “Standard Test Method for Measurement of Soil Resistivity Using the </w:t>
      </w:r>
      <w:proofErr w:type="spellStart"/>
      <w:r w:rsidRPr="00E749FF">
        <w:t>Wenner</w:t>
      </w:r>
      <w:proofErr w:type="spellEnd"/>
      <w:r w:rsidRPr="00E749FF">
        <w:t xml:space="preserve"> Four-Electrode Method.”</w:t>
      </w:r>
    </w:p>
    <w:p w14:paraId="455A477B" w14:textId="77777777" w:rsidR="00B03FBD" w:rsidRPr="00E749FF" w:rsidRDefault="00B03FBD" w:rsidP="00E749FF">
      <w:pPr>
        <w:pStyle w:val="BodyText"/>
      </w:pPr>
      <w:r w:rsidRPr="00E749FF">
        <w:t>ASTM</w:t>
      </w:r>
      <w:ins w:id="55" w:author="Author">
        <w:r w:rsidRPr="00E749FF">
          <w:t>D1587/D1587M-15,</w:t>
        </w:r>
      </w:ins>
      <w:r w:rsidRPr="00E749FF">
        <w:t xml:space="preserve"> “Standard Practice for Thin-Walled Tube Sampling </w:t>
      </w:r>
      <w:ins w:id="56" w:author="Author">
        <w:r w:rsidRPr="00E749FF">
          <w:t xml:space="preserve">of Fine-Grained Soils </w:t>
        </w:r>
      </w:ins>
      <w:r w:rsidRPr="00E749FF">
        <w:t>for Geotechnical Purposes.”</w:t>
      </w:r>
    </w:p>
    <w:p w14:paraId="197CA9CD" w14:textId="77777777" w:rsidR="00626B6C" w:rsidRDefault="00626B6C" w:rsidP="00795752">
      <w:pPr>
        <w:pStyle w:val="Title"/>
        <w:spacing w:before="440" w:after="0"/>
      </w:pPr>
      <w:r w:rsidRPr="001A5466">
        <w:t>END</w:t>
      </w:r>
    </w:p>
    <w:p w14:paraId="0E900B2D" w14:textId="77777777" w:rsidR="00E749FF" w:rsidRDefault="00E749FF" w:rsidP="00097804">
      <w:pPr>
        <w:pStyle w:val="BodyText"/>
      </w:pPr>
    </w:p>
    <w:p w14:paraId="6E16A61A" w14:textId="5E8AD165" w:rsidR="00E749FF" w:rsidRDefault="00E749FF" w:rsidP="0072273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color w:val="000000"/>
        </w:rPr>
        <w:sectPr w:rsidR="00E749FF" w:rsidSect="00722734">
          <w:headerReference w:type="even" r:id="rId8"/>
          <w:headerReference w:type="default" r:id="rId9"/>
          <w:footerReference w:type="default" r:id="rId10"/>
          <w:type w:val="continuous"/>
          <w:pgSz w:w="12240" w:h="15840"/>
          <w:pgMar w:top="1440" w:right="1440" w:bottom="1440" w:left="1440" w:header="720" w:footer="720" w:gutter="0"/>
          <w:cols w:space="720"/>
          <w:noEndnote/>
          <w:docGrid w:linePitch="326"/>
        </w:sectPr>
      </w:pPr>
    </w:p>
    <w:p w14:paraId="333CF786" w14:textId="1BB5C27A" w:rsidR="00626B6C" w:rsidRPr="00CB7546" w:rsidRDefault="00626B6C" w:rsidP="00561CCD">
      <w:pPr>
        <w:pStyle w:val="BodyText"/>
        <w:jc w:val="center"/>
        <w:outlineLvl w:val="0"/>
        <w:rPr>
          <w:rFonts w:eastAsia="Yu Gothic UI"/>
        </w:rPr>
      </w:pPr>
      <w:r w:rsidRPr="00A958F8">
        <w:t>A</w:t>
      </w:r>
      <w:r w:rsidR="00CB7546">
        <w:t>ttachment</w:t>
      </w:r>
      <w:r w:rsidRPr="00A958F8">
        <w:t xml:space="preserve"> 1</w:t>
      </w:r>
      <w:r w:rsidR="002F4813">
        <w:rPr>
          <w:rFonts w:eastAsia="Yu Gothic UI"/>
        </w:rPr>
        <w:t xml:space="preserve">:  </w:t>
      </w:r>
      <w:r w:rsidRPr="00A958F8">
        <w:rPr>
          <w:rFonts w:eastAsia="Yu Gothic UI"/>
        </w:rPr>
        <w:t>Revision Histor</w:t>
      </w:r>
      <w:r w:rsidR="002F4813">
        <w:rPr>
          <w:rFonts w:eastAsia="Yu Gothic UI"/>
        </w:rPr>
        <w:t xml:space="preserve">y </w:t>
      </w:r>
      <w:r w:rsidR="003C5EC1">
        <w:rPr>
          <w:rFonts w:eastAsia="Yu Gothic UI"/>
        </w:rPr>
        <w:t xml:space="preserve">for </w:t>
      </w:r>
      <w:r w:rsidRPr="00CB7546">
        <w:rPr>
          <w:rFonts w:eastAsia="Yu Gothic UI"/>
        </w:rPr>
        <w:t>IP 45052</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190"/>
        <w:gridCol w:w="3181"/>
        <w:gridCol w:w="2592"/>
        <w:gridCol w:w="2598"/>
      </w:tblGrid>
      <w:tr w:rsidR="001217F4" w:rsidRPr="001217F4" w14:paraId="064BA76D" w14:textId="77777777" w:rsidTr="00BB1FF7">
        <w:tc>
          <w:tcPr>
            <w:tcW w:w="2397" w:type="dxa"/>
            <w:shd w:val="clear" w:color="auto" w:fill="auto"/>
          </w:tcPr>
          <w:p w14:paraId="6BE5E1D7" w14:textId="057EB1F9" w:rsidR="00E57DC4" w:rsidRPr="001217F4" w:rsidRDefault="00ED4CF5"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Commitment Tracking Number</w:t>
            </w:r>
          </w:p>
        </w:tc>
        <w:tc>
          <w:tcPr>
            <w:tcW w:w="2188" w:type="dxa"/>
            <w:shd w:val="clear" w:color="auto" w:fill="auto"/>
          </w:tcPr>
          <w:p w14:paraId="2A109A88" w14:textId="7420B2E4" w:rsidR="00992E26" w:rsidRPr="001217F4" w:rsidRDefault="00992E26"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Accession</w:t>
            </w:r>
            <w:r w:rsidR="00183382">
              <w:rPr>
                <w:rFonts w:ascii="Arial" w:eastAsia="Yu Gothic UI" w:hAnsi="Arial" w:cs="Arial"/>
                <w:color w:val="000000"/>
                <w:sz w:val="22"/>
                <w:szCs w:val="22"/>
              </w:rPr>
              <w:t xml:space="preserve"> </w:t>
            </w:r>
            <w:r w:rsidRPr="001217F4">
              <w:rPr>
                <w:rFonts w:ascii="Arial" w:eastAsia="Yu Gothic UI" w:hAnsi="Arial" w:cs="Arial"/>
                <w:color w:val="000000"/>
                <w:sz w:val="22"/>
                <w:szCs w:val="22"/>
              </w:rPr>
              <w:t>Number</w:t>
            </w:r>
          </w:p>
          <w:p w14:paraId="5A051FD5" w14:textId="77777777" w:rsidR="00992E26" w:rsidRPr="001217F4" w:rsidRDefault="00992E26"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Issue Date</w:t>
            </w:r>
          </w:p>
          <w:p w14:paraId="6D15D7DC" w14:textId="11A312B6" w:rsidR="00E57DC4" w:rsidRPr="001217F4" w:rsidRDefault="00992E26"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Change Notice</w:t>
            </w:r>
          </w:p>
        </w:tc>
        <w:tc>
          <w:tcPr>
            <w:tcW w:w="3179" w:type="dxa"/>
            <w:shd w:val="clear" w:color="auto" w:fill="auto"/>
          </w:tcPr>
          <w:p w14:paraId="7A06FC58" w14:textId="0D7981C8" w:rsidR="00E57DC4" w:rsidRPr="001217F4" w:rsidRDefault="00ED4CF5"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Description of Change</w:t>
            </w:r>
          </w:p>
        </w:tc>
        <w:tc>
          <w:tcPr>
            <w:tcW w:w="2590" w:type="dxa"/>
            <w:shd w:val="clear" w:color="auto" w:fill="auto"/>
          </w:tcPr>
          <w:p w14:paraId="397B061C" w14:textId="77777777" w:rsidR="00183382" w:rsidRDefault="00D74D4A"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Description of Training</w:t>
            </w:r>
          </w:p>
          <w:p w14:paraId="6FAE5D40" w14:textId="15355D0D" w:rsidR="00183382" w:rsidRDefault="00D74D4A"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Required and</w:t>
            </w:r>
          </w:p>
          <w:p w14:paraId="790BABAF" w14:textId="53DD6667" w:rsidR="00E57DC4" w:rsidRPr="001217F4" w:rsidRDefault="00D74D4A"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Completion Date</w:t>
            </w:r>
          </w:p>
        </w:tc>
        <w:tc>
          <w:tcPr>
            <w:tcW w:w="2596" w:type="dxa"/>
            <w:shd w:val="clear" w:color="auto" w:fill="auto"/>
          </w:tcPr>
          <w:p w14:paraId="1661E11A" w14:textId="3B3F8501" w:rsidR="00183382" w:rsidRDefault="00644B1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Comment Resolution</w:t>
            </w:r>
          </w:p>
          <w:p w14:paraId="1AD53AE2" w14:textId="0EDE4392" w:rsidR="00183382" w:rsidRDefault="00644B1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and Closed Feedback</w:t>
            </w:r>
          </w:p>
          <w:p w14:paraId="5284C0A7" w14:textId="0140BE08" w:rsidR="00644B1E" w:rsidRDefault="00644B1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Form Accession Number</w:t>
            </w:r>
          </w:p>
          <w:p w14:paraId="2B72B092" w14:textId="77777777" w:rsidR="00183382" w:rsidRDefault="00644B1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(Pre-Decisional, Non-</w:t>
            </w:r>
          </w:p>
          <w:p w14:paraId="4FC6522F" w14:textId="08DD437C" w:rsidR="00E57DC4" w:rsidRPr="001217F4" w:rsidRDefault="00644B1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Public Information)</w:t>
            </w:r>
          </w:p>
        </w:tc>
      </w:tr>
      <w:tr w:rsidR="001217F4" w:rsidRPr="001217F4" w14:paraId="0ACF0D87" w14:textId="77777777" w:rsidTr="00BB1FF7">
        <w:tc>
          <w:tcPr>
            <w:tcW w:w="2397" w:type="dxa"/>
            <w:shd w:val="clear" w:color="auto" w:fill="auto"/>
          </w:tcPr>
          <w:p w14:paraId="1F62A59D" w14:textId="3900D0AD" w:rsidR="00E57DC4" w:rsidRPr="001217F4" w:rsidRDefault="00CC4C9C"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N/A</w:t>
            </w:r>
          </w:p>
        </w:tc>
        <w:tc>
          <w:tcPr>
            <w:tcW w:w="2188" w:type="dxa"/>
            <w:shd w:val="clear" w:color="auto" w:fill="auto"/>
          </w:tcPr>
          <w:p w14:paraId="26784789" w14:textId="46671465" w:rsidR="00E57DC4" w:rsidRPr="001217F4" w:rsidRDefault="00FB76DE"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05/29/</w:t>
            </w:r>
            <w:r w:rsidR="00FA0F60" w:rsidRPr="001217F4">
              <w:rPr>
                <w:rFonts w:ascii="Arial" w:eastAsia="Yu Gothic UI" w:hAnsi="Arial" w:cs="Arial"/>
                <w:color w:val="000000"/>
                <w:sz w:val="22"/>
                <w:szCs w:val="22"/>
              </w:rPr>
              <w:t>03</w:t>
            </w:r>
          </w:p>
        </w:tc>
        <w:tc>
          <w:tcPr>
            <w:tcW w:w="3179" w:type="dxa"/>
            <w:shd w:val="clear" w:color="auto" w:fill="auto"/>
          </w:tcPr>
          <w:p w14:paraId="6F5D21E4" w14:textId="29DF72A1" w:rsidR="00E57DC4" w:rsidRPr="001217F4" w:rsidRDefault="00700878"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Initial issuance</w:t>
            </w:r>
          </w:p>
        </w:tc>
        <w:tc>
          <w:tcPr>
            <w:tcW w:w="2590" w:type="dxa"/>
            <w:shd w:val="clear" w:color="auto" w:fill="auto"/>
          </w:tcPr>
          <w:p w14:paraId="62EA20D6" w14:textId="76FD1D02" w:rsidR="00E57DC4" w:rsidRPr="001217F4" w:rsidRDefault="004E6B14"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N/A</w:t>
            </w:r>
          </w:p>
        </w:tc>
        <w:tc>
          <w:tcPr>
            <w:tcW w:w="2596" w:type="dxa"/>
            <w:shd w:val="clear" w:color="auto" w:fill="auto"/>
          </w:tcPr>
          <w:p w14:paraId="4AFA9911" w14:textId="2BE2E67E" w:rsidR="00E57DC4" w:rsidRPr="001217F4" w:rsidRDefault="003575E6"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N/A</w:t>
            </w:r>
          </w:p>
        </w:tc>
      </w:tr>
      <w:tr w:rsidR="001217F4" w:rsidRPr="001217F4" w14:paraId="401648CA" w14:textId="77777777" w:rsidTr="00BB1FF7">
        <w:tc>
          <w:tcPr>
            <w:tcW w:w="2397" w:type="dxa"/>
            <w:shd w:val="clear" w:color="auto" w:fill="auto"/>
          </w:tcPr>
          <w:p w14:paraId="44469A2E" w14:textId="419599EE" w:rsidR="00E57DC4" w:rsidRPr="001217F4" w:rsidRDefault="005E2CA2"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N/A</w:t>
            </w:r>
          </w:p>
        </w:tc>
        <w:tc>
          <w:tcPr>
            <w:tcW w:w="2188" w:type="dxa"/>
            <w:shd w:val="clear" w:color="auto" w:fill="auto"/>
          </w:tcPr>
          <w:p w14:paraId="3822E7C9" w14:textId="2563814D" w:rsidR="005F562B" w:rsidRDefault="004E6B14" w:rsidP="00ED704C">
            <w:pPr>
              <w:tabs>
                <w:tab w:val="clear" w:pos="720"/>
              </w:tabs>
              <w:spacing w:after="0"/>
              <w:ind w:left="0" w:firstLine="0"/>
              <w:rPr>
                <w:rFonts w:ascii="Arial" w:eastAsia="Yu Gothic UI" w:hAnsi="Arial" w:cs="Arial"/>
                <w:color w:val="000000"/>
                <w:sz w:val="22"/>
                <w:szCs w:val="22"/>
              </w:rPr>
            </w:pPr>
            <w:ins w:id="57" w:author="Author">
              <w:r w:rsidRPr="005F562B">
                <w:rPr>
                  <w:rFonts w:ascii="Arial" w:eastAsia="Yu Gothic UI" w:hAnsi="Arial" w:cs="Arial"/>
                  <w:color w:val="000000"/>
                  <w:sz w:val="22"/>
                  <w:szCs w:val="22"/>
                </w:rPr>
                <w:t>ML072500062</w:t>
              </w:r>
            </w:ins>
          </w:p>
          <w:p w14:paraId="37CBF10D" w14:textId="08797FA7" w:rsidR="0072500B" w:rsidRPr="001217F4" w:rsidRDefault="0072500B"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10/03/07</w:t>
            </w:r>
          </w:p>
          <w:p w14:paraId="6395C202" w14:textId="25EB501F" w:rsidR="00E57DC4" w:rsidRPr="001217F4" w:rsidRDefault="0072500B"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CN 07-030</w:t>
            </w:r>
          </w:p>
        </w:tc>
        <w:tc>
          <w:tcPr>
            <w:tcW w:w="3179" w:type="dxa"/>
            <w:shd w:val="clear" w:color="auto" w:fill="auto"/>
          </w:tcPr>
          <w:p w14:paraId="0D5A9615" w14:textId="4950E292" w:rsidR="00855BEF" w:rsidRPr="001217F4" w:rsidRDefault="00855BEF"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1. Incorporation of new requirements of 10 CFR Part 52 and SRP 17.5 guidance</w:t>
            </w:r>
            <w:r w:rsidR="000649D7">
              <w:rPr>
                <w:rFonts w:ascii="Arial" w:eastAsia="Yu Gothic UI" w:hAnsi="Arial" w:cs="Arial"/>
                <w:color w:val="000000"/>
                <w:sz w:val="22"/>
                <w:szCs w:val="22"/>
              </w:rPr>
              <w:t>.</w:t>
            </w:r>
          </w:p>
          <w:p w14:paraId="673C6171" w14:textId="77777777" w:rsidR="00855BEF" w:rsidRPr="001217F4" w:rsidRDefault="00855BEF" w:rsidP="00ED704C">
            <w:pPr>
              <w:tabs>
                <w:tab w:val="clear" w:pos="720"/>
              </w:tabs>
              <w:spacing w:after="0"/>
              <w:ind w:left="0" w:firstLine="0"/>
              <w:rPr>
                <w:rFonts w:ascii="Arial" w:eastAsia="Yu Gothic UI" w:hAnsi="Arial" w:cs="Arial"/>
                <w:color w:val="000000"/>
                <w:sz w:val="22"/>
                <w:szCs w:val="22"/>
              </w:rPr>
            </w:pPr>
          </w:p>
          <w:p w14:paraId="127326A3" w14:textId="7E316DDE" w:rsidR="00855BEF" w:rsidRPr="001217F4" w:rsidRDefault="00855BEF"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2. Incorporation of guidance provided by the Geosciences &amp; Geotechnical Engineering Branch</w:t>
            </w:r>
            <w:r w:rsidR="000649D7">
              <w:rPr>
                <w:rFonts w:ascii="Arial" w:eastAsia="Yu Gothic UI" w:hAnsi="Arial" w:cs="Arial"/>
                <w:color w:val="000000"/>
                <w:sz w:val="22"/>
                <w:szCs w:val="22"/>
              </w:rPr>
              <w:t>.</w:t>
            </w:r>
          </w:p>
          <w:p w14:paraId="669DF4FC" w14:textId="77777777" w:rsidR="00855BEF" w:rsidRPr="001217F4" w:rsidRDefault="00855BEF" w:rsidP="00ED704C">
            <w:pPr>
              <w:tabs>
                <w:tab w:val="clear" w:pos="720"/>
              </w:tabs>
              <w:spacing w:after="0"/>
              <w:ind w:left="0" w:firstLine="0"/>
              <w:rPr>
                <w:rFonts w:ascii="Arial" w:eastAsia="Yu Gothic UI" w:hAnsi="Arial" w:cs="Arial"/>
                <w:color w:val="000000"/>
                <w:sz w:val="22"/>
                <w:szCs w:val="22"/>
              </w:rPr>
            </w:pPr>
          </w:p>
          <w:p w14:paraId="0340A4C4" w14:textId="49027438" w:rsidR="00E57DC4" w:rsidRPr="001217F4" w:rsidRDefault="00855BEF"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3.  Researched commitments for 4 years and found none</w:t>
            </w:r>
            <w:r w:rsidR="00FB7D45">
              <w:rPr>
                <w:rFonts w:ascii="Arial" w:eastAsia="Yu Gothic UI" w:hAnsi="Arial" w:cs="Arial"/>
                <w:color w:val="000000"/>
                <w:sz w:val="22"/>
                <w:szCs w:val="22"/>
              </w:rPr>
              <w:t>.</w:t>
            </w:r>
          </w:p>
        </w:tc>
        <w:tc>
          <w:tcPr>
            <w:tcW w:w="2590" w:type="dxa"/>
            <w:shd w:val="clear" w:color="auto" w:fill="auto"/>
          </w:tcPr>
          <w:p w14:paraId="61FDA51B" w14:textId="63DF01DD" w:rsidR="00E57DC4" w:rsidRPr="001217F4" w:rsidRDefault="0072500B"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N/A</w:t>
            </w:r>
          </w:p>
        </w:tc>
        <w:tc>
          <w:tcPr>
            <w:tcW w:w="2596" w:type="dxa"/>
            <w:shd w:val="clear" w:color="auto" w:fill="auto"/>
          </w:tcPr>
          <w:p w14:paraId="5AB3D59A" w14:textId="29A89187" w:rsidR="00E57DC4" w:rsidRPr="001217F4" w:rsidRDefault="004D5185" w:rsidP="00ED704C">
            <w:pPr>
              <w:tabs>
                <w:tab w:val="clear" w:pos="720"/>
              </w:tabs>
              <w:spacing w:after="0"/>
              <w:ind w:left="0" w:firstLine="0"/>
              <w:rPr>
                <w:rFonts w:ascii="Arial" w:eastAsia="Yu Gothic UI" w:hAnsi="Arial" w:cs="Arial"/>
                <w:color w:val="000000"/>
                <w:sz w:val="22"/>
                <w:szCs w:val="22"/>
              </w:rPr>
            </w:pPr>
            <w:r w:rsidRPr="001217F4">
              <w:rPr>
                <w:rFonts w:ascii="Arial" w:eastAsia="Yu Gothic UI" w:hAnsi="Arial" w:cs="Arial"/>
                <w:color w:val="000000"/>
                <w:sz w:val="22"/>
                <w:szCs w:val="22"/>
              </w:rPr>
              <w:t>ML072620473</w:t>
            </w:r>
          </w:p>
        </w:tc>
      </w:tr>
      <w:tr w:rsidR="001217F4" w:rsidRPr="001217F4" w14:paraId="31F4FDAB" w14:textId="77777777" w:rsidTr="00BB1FF7">
        <w:tc>
          <w:tcPr>
            <w:tcW w:w="2397" w:type="dxa"/>
            <w:shd w:val="clear" w:color="auto" w:fill="auto"/>
          </w:tcPr>
          <w:p w14:paraId="31F3510A" w14:textId="65D17594" w:rsidR="00E57DC4" w:rsidRPr="001217F4" w:rsidRDefault="00CC5FB0"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N/A</w:t>
            </w:r>
          </w:p>
        </w:tc>
        <w:tc>
          <w:tcPr>
            <w:tcW w:w="2188" w:type="dxa"/>
            <w:shd w:val="clear" w:color="auto" w:fill="auto"/>
          </w:tcPr>
          <w:p w14:paraId="76D9E7AE" w14:textId="5F9B7377" w:rsidR="00E57DC4" w:rsidRDefault="00CC6692"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ML</w:t>
            </w:r>
            <w:r w:rsidR="00FA73CB">
              <w:rPr>
                <w:rFonts w:ascii="Arial" w:eastAsia="Yu Gothic UI" w:hAnsi="Arial" w:cs="Arial"/>
                <w:color w:val="000000"/>
                <w:sz w:val="22"/>
                <w:szCs w:val="22"/>
              </w:rPr>
              <w:t>22019A083</w:t>
            </w:r>
          </w:p>
          <w:p w14:paraId="764E83C1" w14:textId="29C52D34" w:rsidR="00CC6692" w:rsidRPr="00F378BB" w:rsidRDefault="00DC5D84" w:rsidP="00ED704C">
            <w:pPr>
              <w:tabs>
                <w:tab w:val="clear" w:pos="720"/>
              </w:tabs>
              <w:spacing w:after="0"/>
              <w:ind w:left="0" w:firstLine="0"/>
              <w:rPr>
                <w:rFonts w:ascii="Arial" w:eastAsia="Yu Gothic UI" w:hAnsi="Arial" w:cs="Arial"/>
                <w:color w:val="000000"/>
                <w:sz w:val="22"/>
                <w:szCs w:val="22"/>
                <w:highlight w:val="yellow"/>
              </w:rPr>
            </w:pPr>
            <w:r>
              <w:rPr>
                <w:rFonts w:ascii="Arial" w:hAnsi="Arial" w:cs="Arial"/>
                <w:sz w:val="22"/>
                <w:szCs w:val="22"/>
              </w:rPr>
              <w:t>04/05/22</w:t>
            </w:r>
          </w:p>
          <w:p w14:paraId="5E78B670" w14:textId="1C10AD56" w:rsidR="00557482" w:rsidRPr="001217F4" w:rsidRDefault="00557482" w:rsidP="00ED704C">
            <w:pPr>
              <w:tabs>
                <w:tab w:val="clear" w:pos="720"/>
              </w:tabs>
              <w:spacing w:after="0"/>
              <w:ind w:left="0" w:firstLine="0"/>
              <w:rPr>
                <w:rFonts w:ascii="Arial" w:eastAsia="Yu Gothic UI" w:hAnsi="Arial" w:cs="Arial"/>
                <w:color w:val="000000"/>
                <w:sz w:val="22"/>
                <w:szCs w:val="22"/>
              </w:rPr>
            </w:pPr>
            <w:r w:rsidRPr="00DC5D84">
              <w:rPr>
                <w:rFonts w:ascii="Arial" w:eastAsia="Yu Gothic UI" w:hAnsi="Arial" w:cs="Arial"/>
                <w:color w:val="000000"/>
                <w:sz w:val="22"/>
                <w:szCs w:val="22"/>
              </w:rPr>
              <w:t xml:space="preserve">CN </w:t>
            </w:r>
            <w:r w:rsidR="00AF36D1" w:rsidRPr="00DC5D84">
              <w:rPr>
                <w:rFonts w:ascii="Arial" w:eastAsia="Yu Gothic UI" w:hAnsi="Arial" w:cs="Arial"/>
                <w:color w:val="000000"/>
                <w:sz w:val="22"/>
                <w:szCs w:val="22"/>
              </w:rPr>
              <w:t>22-</w:t>
            </w:r>
            <w:r w:rsidR="00DC5D84" w:rsidRPr="00DC5D84">
              <w:rPr>
                <w:rFonts w:ascii="Arial" w:eastAsia="Yu Gothic UI" w:hAnsi="Arial" w:cs="Arial"/>
                <w:color w:val="000000"/>
                <w:sz w:val="22"/>
                <w:szCs w:val="22"/>
              </w:rPr>
              <w:t>006</w:t>
            </w:r>
          </w:p>
        </w:tc>
        <w:tc>
          <w:tcPr>
            <w:tcW w:w="3179" w:type="dxa"/>
            <w:shd w:val="clear" w:color="auto" w:fill="auto"/>
          </w:tcPr>
          <w:p w14:paraId="6C44611F" w14:textId="554429AD" w:rsidR="00E57DC4" w:rsidRDefault="004F3BFA"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 xml:space="preserve">1. </w:t>
            </w:r>
            <w:r w:rsidR="006E3BBF">
              <w:rPr>
                <w:rFonts w:ascii="Arial" w:eastAsia="Yu Gothic UI" w:hAnsi="Arial" w:cs="Arial"/>
                <w:color w:val="000000"/>
                <w:sz w:val="22"/>
                <w:szCs w:val="22"/>
              </w:rPr>
              <w:t xml:space="preserve"> </w:t>
            </w:r>
            <w:r w:rsidR="00AB27C1">
              <w:rPr>
                <w:rFonts w:ascii="Arial" w:eastAsia="Yu Gothic UI" w:hAnsi="Arial" w:cs="Arial"/>
                <w:color w:val="000000"/>
                <w:sz w:val="22"/>
                <w:szCs w:val="22"/>
              </w:rPr>
              <w:t>Editorial revision</w:t>
            </w:r>
            <w:r w:rsidR="004A6619">
              <w:rPr>
                <w:rFonts w:ascii="Arial" w:eastAsia="Yu Gothic UI" w:hAnsi="Arial" w:cs="Arial"/>
                <w:color w:val="000000"/>
                <w:sz w:val="22"/>
                <w:szCs w:val="22"/>
              </w:rPr>
              <w:t>s made to</w:t>
            </w:r>
            <w:r w:rsidR="00473C1A">
              <w:rPr>
                <w:rFonts w:ascii="Arial" w:eastAsia="Yu Gothic UI" w:hAnsi="Arial" w:cs="Arial"/>
                <w:color w:val="000000"/>
                <w:sz w:val="22"/>
                <w:szCs w:val="22"/>
              </w:rPr>
              <w:t xml:space="preserve"> meet IMC 0040</w:t>
            </w:r>
            <w:r w:rsidR="007C3187">
              <w:rPr>
                <w:rFonts w:ascii="Arial" w:eastAsia="Yu Gothic UI" w:hAnsi="Arial" w:cs="Arial"/>
                <w:color w:val="000000"/>
                <w:sz w:val="22"/>
                <w:szCs w:val="22"/>
              </w:rPr>
              <w:t>.</w:t>
            </w:r>
          </w:p>
          <w:p w14:paraId="32FFB6A1" w14:textId="77777777" w:rsidR="002D0AB8" w:rsidRDefault="002D0AB8" w:rsidP="00ED704C">
            <w:pPr>
              <w:tabs>
                <w:tab w:val="clear" w:pos="720"/>
              </w:tabs>
              <w:spacing w:after="0"/>
              <w:ind w:left="0" w:firstLine="0"/>
              <w:rPr>
                <w:rFonts w:ascii="Arial" w:eastAsia="Yu Gothic UI" w:hAnsi="Arial" w:cs="Arial"/>
                <w:color w:val="000000"/>
                <w:sz w:val="22"/>
                <w:szCs w:val="22"/>
              </w:rPr>
            </w:pPr>
          </w:p>
          <w:p w14:paraId="336AB97C" w14:textId="77777777" w:rsidR="006E3BBF" w:rsidRDefault="006E3BBF" w:rsidP="00ED704C">
            <w:pPr>
              <w:tabs>
                <w:tab w:val="clear" w:pos="720"/>
              </w:tabs>
              <w:spacing w:after="0"/>
              <w:ind w:left="0" w:firstLine="0"/>
              <w:rPr>
                <w:rFonts w:ascii="Arial" w:hAnsi="Arial" w:cs="Arial"/>
                <w:color w:val="000000"/>
                <w:sz w:val="22"/>
                <w:szCs w:val="22"/>
              </w:rPr>
            </w:pPr>
            <w:r>
              <w:rPr>
                <w:rFonts w:ascii="Arial" w:eastAsia="Yu Gothic UI" w:hAnsi="Arial" w:cs="Arial"/>
                <w:color w:val="000000"/>
                <w:sz w:val="22"/>
                <w:szCs w:val="22"/>
              </w:rPr>
              <w:t xml:space="preserve">2.  </w:t>
            </w:r>
            <w:r w:rsidR="002420DA">
              <w:rPr>
                <w:rFonts w:ascii="Arial" w:eastAsia="Yu Gothic UI" w:hAnsi="Arial" w:cs="Arial"/>
                <w:color w:val="000000"/>
                <w:sz w:val="22"/>
                <w:szCs w:val="22"/>
              </w:rPr>
              <w:t xml:space="preserve">Added section </w:t>
            </w:r>
            <w:r w:rsidR="002420DA" w:rsidRPr="00220922">
              <w:rPr>
                <w:rFonts w:ascii="Arial" w:hAnsi="Arial" w:cs="Arial"/>
                <w:color w:val="000000"/>
                <w:sz w:val="22"/>
                <w:szCs w:val="22"/>
              </w:rPr>
              <w:t>45052-05</w:t>
            </w:r>
            <w:r w:rsidR="002420DA">
              <w:rPr>
                <w:rFonts w:ascii="Arial" w:hAnsi="Arial" w:cs="Arial"/>
                <w:color w:val="000000"/>
                <w:sz w:val="22"/>
                <w:szCs w:val="22"/>
              </w:rPr>
              <w:t xml:space="preserve">, “Procedure </w:t>
            </w:r>
            <w:r w:rsidR="00FB7D45">
              <w:rPr>
                <w:rFonts w:ascii="Arial" w:hAnsi="Arial" w:cs="Arial"/>
                <w:color w:val="000000"/>
                <w:sz w:val="22"/>
                <w:szCs w:val="22"/>
              </w:rPr>
              <w:t>Completion.”</w:t>
            </w:r>
          </w:p>
          <w:p w14:paraId="4D3A7092" w14:textId="77777777" w:rsidR="002D0AB8" w:rsidRDefault="002D0AB8" w:rsidP="00ED704C">
            <w:pPr>
              <w:tabs>
                <w:tab w:val="clear" w:pos="720"/>
              </w:tabs>
              <w:spacing w:after="0"/>
              <w:ind w:left="0" w:firstLine="0"/>
              <w:rPr>
                <w:rFonts w:ascii="Arial" w:hAnsi="Arial" w:cs="Arial"/>
                <w:color w:val="000000"/>
                <w:sz w:val="22"/>
                <w:szCs w:val="22"/>
              </w:rPr>
            </w:pPr>
          </w:p>
          <w:p w14:paraId="57FBBD4E" w14:textId="3278BE59" w:rsidR="002D0AB8" w:rsidRPr="001217F4" w:rsidRDefault="002D0AB8" w:rsidP="00ED704C">
            <w:pPr>
              <w:tabs>
                <w:tab w:val="clear" w:pos="720"/>
              </w:tabs>
              <w:spacing w:after="0"/>
              <w:ind w:left="0" w:firstLine="0"/>
              <w:rPr>
                <w:rFonts w:ascii="Arial" w:eastAsia="Yu Gothic UI" w:hAnsi="Arial" w:cs="Arial"/>
                <w:color w:val="000000"/>
                <w:sz w:val="22"/>
                <w:szCs w:val="22"/>
              </w:rPr>
            </w:pPr>
            <w:r>
              <w:rPr>
                <w:rFonts w:ascii="Arial" w:hAnsi="Arial" w:cs="Arial"/>
                <w:color w:val="000000"/>
                <w:sz w:val="22"/>
                <w:szCs w:val="22"/>
              </w:rPr>
              <w:t xml:space="preserve">3.  </w:t>
            </w:r>
            <w:r w:rsidR="00E04AA8">
              <w:rPr>
                <w:rFonts w:ascii="Arial" w:hAnsi="Arial" w:cs="Arial"/>
                <w:color w:val="000000"/>
                <w:sz w:val="22"/>
                <w:szCs w:val="22"/>
              </w:rPr>
              <w:t xml:space="preserve">Updated </w:t>
            </w:r>
            <w:r w:rsidR="00C21D41">
              <w:rPr>
                <w:rFonts w:ascii="Arial" w:hAnsi="Arial" w:cs="Arial"/>
                <w:color w:val="000000"/>
                <w:sz w:val="22"/>
                <w:szCs w:val="22"/>
              </w:rPr>
              <w:t xml:space="preserve">section </w:t>
            </w:r>
            <w:r w:rsidR="00C21D41" w:rsidRPr="00220922">
              <w:rPr>
                <w:rFonts w:ascii="Arial" w:hAnsi="Arial" w:cs="Arial"/>
                <w:color w:val="000000"/>
                <w:sz w:val="22"/>
                <w:szCs w:val="22"/>
              </w:rPr>
              <w:t>45052-0</w:t>
            </w:r>
            <w:r w:rsidR="00C21D41">
              <w:rPr>
                <w:rFonts w:ascii="Arial" w:hAnsi="Arial" w:cs="Arial"/>
                <w:color w:val="000000"/>
                <w:sz w:val="22"/>
                <w:szCs w:val="22"/>
              </w:rPr>
              <w:t>6, “References.”</w:t>
            </w:r>
          </w:p>
        </w:tc>
        <w:tc>
          <w:tcPr>
            <w:tcW w:w="2590" w:type="dxa"/>
            <w:shd w:val="clear" w:color="auto" w:fill="auto"/>
          </w:tcPr>
          <w:p w14:paraId="6F9A3246" w14:textId="4A8BF1D9" w:rsidR="00E57DC4" w:rsidRPr="001217F4" w:rsidRDefault="00557482"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N/A</w:t>
            </w:r>
          </w:p>
        </w:tc>
        <w:tc>
          <w:tcPr>
            <w:tcW w:w="2596" w:type="dxa"/>
            <w:shd w:val="clear" w:color="auto" w:fill="auto"/>
          </w:tcPr>
          <w:p w14:paraId="09879893" w14:textId="34D4CE48" w:rsidR="00E57DC4" w:rsidRPr="001217F4" w:rsidRDefault="00B408EC" w:rsidP="00ED704C">
            <w:pPr>
              <w:tabs>
                <w:tab w:val="clear" w:pos="720"/>
              </w:tabs>
              <w:spacing w:after="0"/>
              <w:ind w:left="0" w:firstLine="0"/>
              <w:rPr>
                <w:rFonts w:ascii="Arial" w:eastAsia="Yu Gothic UI" w:hAnsi="Arial" w:cs="Arial"/>
                <w:color w:val="000000"/>
                <w:sz w:val="22"/>
                <w:szCs w:val="22"/>
              </w:rPr>
            </w:pPr>
            <w:r>
              <w:rPr>
                <w:rFonts w:ascii="Arial" w:eastAsia="Yu Gothic UI" w:hAnsi="Arial" w:cs="Arial"/>
                <w:color w:val="000000"/>
                <w:sz w:val="22"/>
                <w:szCs w:val="22"/>
              </w:rPr>
              <w:t>ML</w:t>
            </w:r>
          </w:p>
        </w:tc>
      </w:tr>
    </w:tbl>
    <w:p w14:paraId="04E12B11" w14:textId="77777777" w:rsidR="00626B6C" w:rsidRDefault="00626B6C" w:rsidP="00150D01">
      <w:pPr>
        <w:pStyle w:val="BodyText"/>
      </w:pPr>
    </w:p>
    <w:sectPr w:rsidR="00626B6C" w:rsidSect="00657337">
      <w:headerReference w:type="default" r:id="rId11"/>
      <w:footerReference w:type="default" r:id="rId1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EEB10" w14:textId="77777777" w:rsidR="00206595" w:rsidRDefault="00206595" w:rsidP="00626B6C">
      <w:r>
        <w:separator/>
      </w:r>
    </w:p>
  </w:endnote>
  <w:endnote w:type="continuationSeparator" w:id="0">
    <w:p w14:paraId="6AF1AC3B" w14:textId="77777777" w:rsidR="00206595" w:rsidRDefault="00206595" w:rsidP="0062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62C82" w14:textId="79A9D719" w:rsidR="00D94C28" w:rsidRPr="00D94C28" w:rsidRDefault="00D94C28" w:rsidP="00D94C28">
    <w:pPr>
      <w:tabs>
        <w:tab w:val="clear" w:pos="720"/>
      </w:tabs>
      <w:spacing w:after="0"/>
      <w:ind w:left="0" w:firstLine="0"/>
      <w:rPr>
        <w:rFonts w:ascii="Arial" w:hAnsi="Arial" w:cs="Arial"/>
        <w:sz w:val="22"/>
        <w:szCs w:val="22"/>
      </w:rPr>
    </w:pPr>
    <w:r>
      <w:rPr>
        <w:rFonts w:ascii="Arial" w:hAnsi="Arial" w:cs="Arial"/>
        <w:sz w:val="22"/>
        <w:szCs w:val="22"/>
      </w:rPr>
      <w:t xml:space="preserve">Issue Date:  </w:t>
    </w:r>
    <w:r w:rsidR="00DC5D84">
      <w:rPr>
        <w:rFonts w:ascii="Arial" w:hAnsi="Arial" w:cs="Arial"/>
        <w:sz w:val="22"/>
        <w:szCs w:val="22"/>
      </w:rPr>
      <w:t>04/05/22</w:t>
    </w:r>
    <w:r w:rsidRPr="00D94C28">
      <w:rPr>
        <w:rFonts w:ascii="Arial" w:hAnsi="Arial" w:cs="Arial"/>
        <w:sz w:val="22"/>
        <w:szCs w:val="22"/>
      </w:rPr>
      <w:ptab w:relativeTo="margin" w:alignment="center" w:leader="none"/>
    </w:r>
    <w:r w:rsidRPr="00D94C28">
      <w:rPr>
        <w:rFonts w:ascii="Arial" w:hAnsi="Arial" w:cs="Arial"/>
        <w:sz w:val="22"/>
        <w:szCs w:val="22"/>
      </w:rPr>
      <w:fldChar w:fldCharType="begin"/>
    </w:r>
    <w:r w:rsidRPr="00D94C28">
      <w:rPr>
        <w:rFonts w:ascii="Arial" w:hAnsi="Arial" w:cs="Arial"/>
        <w:sz w:val="22"/>
        <w:szCs w:val="22"/>
      </w:rPr>
      <w:instrText xml:space="preserve"> PAGE   \* MERGEFORMAT </w:instrText>
    </w:r>
    <w:r w:rsidRPr="00D94C28">
      <w:rPr>
        <w:rFonts w:ascii="Arial" w:hAnsi="Arial" w:cs="Arial"/>
        <w:sz w:val="22"/>
        <w:szCs w:val="22"/>
      </w:rPr>
      <w:fldChar w:fldCharType="separate"/>
    </w:r>
    <w:r w:rsidRPr="00D94C28">
      <w:rPr>
        <w:rFonts w:ascii="Arial" w:hAnsi="Arial" w:cs="Arial"/>
        <w:noProof/>
        <w:sz w:val="22"/>
        <w:szCs w:val="22"/>
      </w:rPr>
      <w:t>1</w:t>
    </w:r>
    <w:r w:rsidRPr="00D94C28">
      <w:rPr>
        <w:rFonts w:ascii="Arial" w:hAnsi="Arial" w:cs="Arial"/>
        <w:noProof/>
        <w:sz w:val="22"/>
        <w:szCs w:val="22"/>
      </w:rPr>
      <w:fldChar w:fldCharType="end"/>
    </w:r>
    <w:r w:rsidRPr="00D94C28">
      <w:rPr>
        <w:rFonts w:ascii="Arial" w:hAnsi="Arial" w:cs="Arial"/>
        <w:sz w:val="22"/>
        <w:szCs w:val="22"/>
      </w:rPr>
      <w:ptab w:relativeTo="margin" w:alignment="right" w:leader="none"/>
    </w:r>
    <w:r w:rsidR="0057489D">
      <w:rPr>
        <w:rFonts w:ascii="Arial" w:hAnsi="Arial" w:cs="Arial"/>
        <w:sz w:val="22"/>
        <w:szCs w:val="22"/>
      </w:rPr>
      <w:t>45052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A83F" w14:textId="456FBD15" w:rsidR="001E3F9A" w:rsidRPr="00D94C28" w:rsidRDefault="00D94C28" w:rsidP="00D94C28">
    <w:pPr>
      <w:tabs>
        <w:tab w:val="clear" w:pos="720"/>
      </w:tabs>
      <w:spacing w:after="0"/>
      <w:ind w:left="0" w:firstLine="0"/>
      <w:rPr>
        <w:rFonts w:ascii="Arial" w:hAnsi="Arial" w:cs="Arial"/>
        <w:sz w:val="22"/>
        <w:szCs w:val="22"/>
      </w:rPr>
    </w:pPr>
    <w:r>
      <w:rPr>
        <w:rFonts w:ascii="Arial" w:hAnsi="Arial" w:cs="Arial"/>
        <w:sz w:val="22"/>
        <w:szCs w:val="22"/>
      </w:rPr>
      <w:t xml:space="preserve">Issue Date:  </w:t>
    </w:r>
    <w:r w:rsidR="00DC5D84">
      <w:rPr>
        <w:rFonts w:ascii="Arial" w:hAnsi="Arial" w:cs="Arial"/>
        <w:sz w:val="22"/>
        <w:szCs w:val="22"/>
      </w:rPr>
      <w:t>04/05/22</w:t>
    </w:r>
    <w:r w:rsidRPr="00D94C28">
      <w:rPr>
        <w:rFonts w:ascii="Arial" w:hAnsi="Arial" w:cs="Arial"/>
        <w:sz w:val="22"/>
        <w:szCs w:val="22"/>
      </w:rPr>
      <w:ptab w:relativeTo="margin" w:alignment="center" w:leader="none"/>
    </w:r>
    <w:r>
      <w:rPr>
        <w:rFonts w:ascii="Arial" w:hAnsi="Arial" w:cs="Arial"/>
        <w:sz w:val="22"/>
        <w:szCs w:val="22"/>
      </w:rPr>
      <w:t>Att1-</w:t>
    </w:r>
    <w:r w:rsidRPr="00D94C28">
      <w:rPr>
        <w:rFonts w:ascii="Arial" w:hAnsi="Arial" w:cs="Arial"/>
        <w:sz w:val="22"/>
        <w:szCs w:val="22"/>
      </w:rPr>
      <w:fldChar w:fldCharType="begin"/>
    </w:r>
    <w:r w:rsidRPr="00D94C28">
      <w:rPr>
        <w:rFonts w:ascii="Arial" w:hAnsi="Arial" w:cs="Arial"/>
        <w:sz w:val="22"/>
        <w:szCs w:val="22"/>
      </w:rPr>
      <w:instrText xml:space="preserve"> PAGE   \* MERGEFORMAT </w:instrText>
    </w:r>
    <w:r w:rsidRPr="00D94C28">
      <w:rPr>
        <w:rFonts w:ascii="Arial" w:hAnsi="Arial" w:cs="Arial"/>
        <w:sz w:val="22"/>
        <w:szCs w:val="22"/>
      </w:rPr>
      <w:fldChar w:fldCharType="separate"/>
    </w:r>
    <w:r w:rsidRPr="00D94C28">
      <w:rPr>
        <w:rFonts w:ascii="Arial" w:hAnsi="Arial" w:cs="Arial"/>
        <w:noProof/>
        <w:sz w:val="22"/>
        <w:szCs w:val="22"/>
      </w:rPr>
      <w:t>1</w:t>
    </w:r>
    <w:r w:rsidRPr="00D94C28">
      <w:rPr>
        <w:rFonts w:ascii="Arial" w:hAnsi="Arial" w:cs="Arial"/>
        <w:noProof/>
        <w:sz w:val="22"/>
        <w:szCs w:val="22"/>
      </w:rPr>
      <w:fldChar w:fldCharType="end"/>
    </w:r>
    <w:r w:rsidRPr="00D94C28">
      <w:rPr>
        <w:rFonts w:ascii="Arial" w:hAnsi="Arial" w:cs="Arial"/>
        <w:sz w:val="22"/>
        <w:szCs w:val="22"/>
      </w:rPr>
      <w:ptab w:relativeTo="margin" w:alignment="right" w:leader="none"/>
    </w:r>
    <w:r>
      <w:rPr>
        <w:rFonts w:ascii="Arial" w:hAnsi="Arial" w:cs="Arial"/>
        <w:sz w:val="22"/>
        <w:szCs w:val="22"/>
      </w:rPr>
      <w:t>45052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96860" w14:textId="77777777" w:rsidR="00206595" w:rsidRDefault="00206595" w:rsidP="00626B6C">
      <w:r>
        <w:separator/>
      </w:r>
    </w:p>
  </w:footnote>
  <w:footnote w:type="continuationSeparator" w:id="0">
    <w:p w14:paraId="1822C7F0" w14:textId="77777777" w:rsidR="00206595" w:rsidRDefault="00206595" w:rsidP="00626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406A" w14:textId="77777777" w:rsidR="00626B6C" w:rsidRDefault="00626B6C">
    <w:pPr>
      <w:spacing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553C" w14:textId="77777777" w:rsidR="00D94C28" w:rsidRPr="0057489D" w:rsidRDefault="00D94C28" w:rsidP="0057489D">
    <w:pPr>
      <w:pStyle w:val="Header"/>
      <w:tabs>
        <w:tab w:val="clear" w:pos="720"/>
        <w:tab w:val="clear" w:pos="4680"/>
        <w:tab w:val="clear" w:pos="9360"/>
      </w:tabs>
      <w:spacing w:after="0"/>
      <w:ind w:left="0" w:firstLine="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D0C8" w14:textId="77777777" w:rsidR="009D0C5C" w:rsidRPr="0057489D" w:rsidRDefault="009D0C5C" w:rsidP="0057489D">
    <w:pPr>
      <w:pStyle w:val="Header"/>
      <w:tabs>
        <w:tab w:val="clear" w:pos="720"/>
        <w:tab w:val="clear" w:pos="4680"/>
        <w:tab w:val="clear" w:pos="9360"/>
      </w:tabs>
      <w:spacing w:after="0"/>
      <w:ind w:left="0" w:firstLine="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4076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D868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C6C350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369A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214E0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BEF6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4C7E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0E9A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56B1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38D4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2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7FB4D08"/>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A4505D6"/>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C89794A"/>
    <w:multiLevelType w:val="hybridMultilevel"/>
    <w:tmpl w:val="C108E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05568C"/>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EE97F9C"/>
    <w:multiLevelType w:val="hybridMultilevel"/>
    <w:tmpl w:val="8760E6DC"/>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6" w15:restartNumberingAfterBreak="0">
    <w:nsid w:val="22AA0575"/>
    <w:multiLevelType w:val="hybridMultilevel"/>
    <w:tmpl w:val="07BE4D9A"/>
    <w:lvl w:ilvl="0" w:tplc="90CECB24">
      <w:start w:val="1"/>
      <w:numFmt w:val="lowerLetter"/>
      <w:lvlText w:val="%1."/>
      <w:lvlJc w:val="left"/>
      <w:pPr>
        <w:ind w:left="964" w:hanging="360"/>
      </w:pPr>
      <w:rPr>
        <w:strike w:val="0"/>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7" w15:restartNumberingAfterBreak="0">
    <w:nsid w:val="27A51957"/>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2FE63A99"/>
    <w:multiLevelType w:val="hybridMultilevel"/>
    <w:tmpl w:val="8B860D74"/>
    <w:lvl w:ilvl="0" w:tplc="7EB45126">
      <w:start w:val="1"/>
      <w:numFmt w:val="lowerLetter"/>
      <w:lvlText w:val="%1."/>
      <w:lvlJc w:val="left"/>
      <w:pPr>
        <w:ind w:left="856" w:hanging="612"/>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9" w15:restartNumberingAfterBreak="0">
    <w:nsid w:val="385726F9"/>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C124A15"/>
    <w:multiLevelType w:val="hybridMultilevel"/>
    <w:tmpl w:val="8760E6DC"/>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21" w15:restartNumberingAfterBreak="0">
    <w:nsid w:val="42171B7C"/>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5CF58EB"/>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B3F7C3D"/>
    <w:multiLevelType w:val="hybridMultilevel"/>
    <w:tmpl w:val="02B2E10E"/>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24" w15:restartNumberingAfterBreak="0">
    <w:nsid w:val="4B8611E0"/>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7911A81"/>
    <w:multiLevelType w:val="hybridMultilevel"/>
    <w:tmpl w:val="8760E6DC"/>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26" w15:restartNumberingAfterBreak="0">
    <w:nsid w:val="5A750ED1"/>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B0939D1"/>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3F32740"/>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7817F9B"/>
    <w:multiLevelType w:val="multilevel"/>
    <w:tmpl w:val="B62C2F40"/>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75A8729B"/>
    <w:multiLevelType w:val="hybridMultilevel"/>
    <w:tmpl w:val="5084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3"/>
  </w:num>
  <w:num w:numId="3">
    <w:abstractNumId w:val="18"/>
  </w:num>
  <w:num w:numId="4">
    <w:abstractNumId w:val="23"/>
  </w:num>
  <w:num w:numId="5">
    <w:abstractNumId w:val="20"/>
  </w:num>
  <w:num w:numId="6">
    <w:abstractNumId w:val="15"/>
  </w:num>
  <w:num w:numId="7">
    <w:abstractNumId w:val="25"/>
  </w:num>
  <w:num w:numId="8">
    <w:abstractNumId w:val="1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12"/>
  </w:num>
  <w:num w:numId="21">
    <w:abstractNumId w:val="11"/>
  </w:num>
  <w:num w:numId="22">
    <w:abstractNumId w:val="22"/>
  </w:num>
  <w:num w:numId="23">
    <w:abstractNumId w:val="27"/>
  </w:num>
  <w:num w:numId="24">
    <w:abstractNumId w:val="26"/>
  </w:num>
  <w:num w:numId="25">
    <w:abstractNumId w:val="17"/>
  </w:num>
  <w:num w:numId="26">
    <w:abstractNumId w:val="24"/>
  </w:num>
  <w:num w:numId="27">
    <w:abstractNumId w:val="21"/>
  </w:num>
  <w:num w:numId="28">
    <w:abstractNumId w:val="14"/>
  </w:num>
  <w:num w:numId="29">
    <w:abstractNumId w:val="28"/>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B6C"/>
    <w:rsid w:val="00005F67"/>
    <w:rsid w:val="00014B30"/>
    <w:rsid w:val="00032B70"/>
    <w:rsid w:val="00041BA1"/>
    <w:rsid w:val="0004486A"/>
    <w:rsid w:val="00050B9E"/>
    <w:rsid w:val="00053F58"/>
    <w:rsid w:val="0005611B"/>
    <w:rsid w:val="00056E52"/>
    <w:rsid w:val="00056E9E"/>
    <w:rsid w:val="0006341B"/>
    <w:rsid w:val="000649D7"/>
    <w:rsid w:val="00073977"/>
    <w:rsid w:val="00073EF2"/>
    <w:rsid w:val="0007657C"/>
    <w:rsid w:val="00097804"/>
    <w:rsid w:val="000D12C9"/>
    <w:rsid w:val="000D6E06"/>
    <w:rsid w:val="000E6FD5"/>
    <w:rsid w:val="000F459F"/>
    <w:rsid w:val="00100FE9"/>
    <w:rsid w:val="00102DCE"/>
    <w:rsid w:val="00103803"/>
    <w:rsid w:val="00105D0E"/>
    <w:rsid w:val="00113CA8"/>
    <w:rsid w:val="001217F4"/>
    <w:rsid w:val="00142AAB"/>
    <w:rsid w:val="00146BBD"/>
    <w:rsid w:val="00150D01"/>
    <w:rsid w:val="00163208"/>
    <w:rsid w:val="00165674"/>
    <w:rsid w:val="00171458"/>
    <w:rsid w:val="00175DE1"/>
    <w:rsid w:val="001824E0"/>
    <w:rsid w:val="00183382"/>
    <w:rsid w:val="00194D96"/>
    <w:rsid w:val="001A5466"/>
    <w:rsid w:val="001A664D"/>
    <w:rsid w:val="001B454A"/>
    <w:rsid w:val="001C6BC1"/>
    <w:rsid w:val="001E0AC1"/>
    <w:rsid w:val="001E0CEF"/>
    <w:rsid w:val="001E3F9A"/>
    <w:rsid w:val="001E7529"/>
    <w:rsid w:val="00206595"/>
    <w:rsid w:val="002201B3"/>
    <w:rsid w:val="002303AF"/>
    <w:rsid w:val="0023668D"/>
    <w:rsid w:val="00240579"/>
    <w:rsid w:val="002420DA"/>
    <w:rsid w:val="00243CF8"/>
    <w:rsid w:val="00255EEB"/>
    <w:rsid w:val="002712B3"/>
    <w:rsid w:val="00293150"/>
    <w:rsid w:val="002931EE"/>
    <w:rsid w:val="002B06FC"/>
    <w:rsid w:val="002B5131"/>
    <w:rsid w:val="002C7347"/>
    <w:rsid w:val="002D0AB8"/>
    <w:rsid w:val="002E4F28"/>
    <w:rsid w:val="002F0A8D"/>
    <w:rsid w:val="002F4813"/>
    <w:rsid w:val="002F787B"/>
    <w:rsid w:val="00327779"/>
    <w:rsid w:val="00330A77"/>
    <w:rsid w:val="00331B7B"/>
    <w:rsid w:val="003516DA"/>
    <w:rsid w:val="00353FD4"/>
    <w:rsid w:val="003543E9"/>
    <w:rsid w:val="003575E6"/>
    <w:rsid w:val="003720D1"/>
    <w:rsid w:val="0038139E"/>
    <w:rsid w:val="003836B7"/>
    <w:rsid w:val="00385490"/>
    <w:rsid w:val="00387243"/>
    <w:rsid w:val="003A0F97"/>
    <w:rsid w:val="003A205A"/>
    <w:rsid w:val="003A2E4B"/>
    <w:rsid w:val="003B2896"/>
    <w:rsid w:val="003C5EC1"/>
    <w:rsid w:val="003D4D69"/>
    <w:rsid w:val="003E368A"/>
    <w:rsid w:val="003E5382"/>
    <w:rsid w:val="003F44FA"/>
    <w:rsid w:val="003F5563"/>
    <w:rsid w:val="0040183E"/>
    <w:rsid w:val="004028D3"/>
    <w:rsid w:val="00403D41"/>
    <w:rsid w:val="00405955"/>
    <w:rsid w:val="00407C55"/>
    <w:rsid w:val="00411C98"/>
    <w:rsid w:val="00415AD8"/>
    <w:rsid w:val="00421490"/>
    <w:rsid w:val="0042236E"/>
    <w:rsid w:val="00425D30"/>
    <w:rsid w:val="0043690E"/>
    <w:rsid w:val="00447859"/>
    <w:rsid w:val="00454E7D"/>
    <w:rsid w:val="00457BE2"/>
    <w:rsid w:val="004660C5"/>
    <w:rsid w:val="00471A52"/>
    <w:rsid w:val="004737A2"/>
    <w:rsid w:val="00473C1A"/>
    <w:rsid w:val="004768D9"/>
    <w:rsid w:val="00485FFD"/>
    <w:rsid w:val="004A3E9D"/>
    <w:rsid w:val="004A6619"/>
    <w:rsid w:val="004B3228"/>
    <w:rsid w:val="004C0D4D"/>
    <w:rsid w:val="004C3EAF"/>
    <w:rsid w:val="004D5185"/>
    <w:rsid w:val="004E6B14"/>
    <w:rsid w:val="004F3BFA"/>
    <w:rsid w:val="004F5EE7"/>
    <w:rsid w:val="004F75A8"/>
    <w:rsid w:val="00503E0B"/>
    <w:rsid w:val="00507CF6"/>
    <w:rsid w:val="00522CA9"/>
    <w:rsid w:val="005234F7"/>
    <w:rsid w:val="005302F0"/>
    <w:rsid w:val="00531C7E"/>
    <w:rsid w:val="005545B1"/>
    <w:rsid w:val="00557482"/>
    <w:rsid w:val="00561CCD"/>
    <w:rsid w:val="00564C3B"/>
    <w:rsid w:val="00565807"/>
    <w:rsid w:val="005702C3"/>
    <w:rsid w:val="00573578"/>
    <w:rsid w:val="0057489D"/>
    <w:rsid w:val="00585D28"/>
    <w:rsid w:val="00587F3E"/>
    <w:rsid w:val="00591145"/>
    <w:rsid w:val="005A694E"/>
    <w:rsid w:val="005B26C5"/>
    <w:rsid w:val="005E1761"/>
    <w:rsid w:val="005E2CA2"/>
    <w:rsid w:val="005F1C4C"/>
    <w:rsid w:val="005F20BF"/>
    <w:rsid w:val="005F562B"/>
    <w:rsid w:val="00600327"/>
    <w:rsid w:val="0061065E"/>
    <w:rsid w:val="00610BF2"/>
    <w:rsid w:val="006145A1"/>
    <w:rsid w:val="00626B6C"/>
    <w:rsid w:val="00644B1E"/>
    <w:rsid w:val="006461D8"/>
    <w:rsid w:val="00657337"/>
    <w:rsid w:val="00661A26"/>
    <w:rsid w:val="00661D74"/>
    <w:rsid w:val="00663A95"/>
    <w:rsid w:val="00670C69"/>
    <w:rsid w:val="00675AC1"/>
    <w:rsid w:val="00677CD5"/>
    <w:rsid w:val="00690745"/>
    <w:rsid w:val="006910C3"/>
    <w:rsid w:val="00692A1B"/>
    <w:rsid w:val="00695239"/>
    <w:rsid w:val="006A54D1"/>
    <w:rsid w:val="006A6CBD"/>
    <w:rsid w:val="006C2826"/>
    <w:rsid w:val="006E3BBF"/>
    <w:rsid w:val="006E3DF0"/>
    <w:rsid w:val="00700878"/>
    <w:rsid w:val="00701EAC"/>
    <w:rsid w:val="0070277A"/>
    <w:rsid w:val="00704DC4"/>
    <w:rsid w:val="007101E5"/>
    <w:rsid w:val="00712169"/>
    <w:rsid w:val="00715BBF"/>
    <w:rsid w:val="00721FC1"/>
    <w:rsid w:val="00722734"/>
    <w:rsid w:val="0072500B"/>
    <w:rsid w:val="0073229C"/>
    <w:rsid w:val="00735DF3"/>
    <w:rsid w:val="007430CA"/>
    <w:rsid w:val="00764ADA"/>
    <w:rsid w:val="00773834"/>
    <w:rsid w:val="0078319B"/>
    <w:rsid w:val="0079468C"/>
    <w:rsid w:val="00795752"/>
    <w:rsid w:val="0079731B"/>
    <w:rsid w:val="007A670D"/>
    <w:rsid w:val="007A7709"/>
    <w:rsid w:val="007B0C43"/>
    <w:rsid w:val="007B62FE"/>
    <w:rsid w:val="007B6902"/>
    <w:rsid w:val="007C3187"/>
    <w:rsid w:val="007C3AD2"/>
    <w:rsid w:val="007C543B"/>
    <w:rsid w:val="007C5A98"/>
    <w:rsid w:val="007C69A4"/>
    <w:rsid w:val="007D1C90"/>
    <w:rsid w:val="007F1111"/>
    <w:rsid w:val="00807302"/>
    <w:rsid w:val="0081195D"/>
    <w:rsid w:val="0081715A"/>
    <w:rsid w:val="00817618"/>
    <w:rsid w:val="00825680"/>
    <w:rsid w:val="00831014"/>
    <w:rsid w:val="00833EAC"/>
    <w:rsid w:val="00846935"/>
    <w:rsid w:val="0085595D"/>
    <w:rsid w:val="00855BEF"/>
    <w:rsid w:val="00857F27"/>
    <w:rsid w:val="008701AD"/>
    <w:rsid w:val="00872146"/>
    <w:rsid w:val="00881D8F"/>
    <w:rsid w:val="00882250"/>
    <w:rsid w:val="008A1E77"/>
    <w:rsid w:val="008A3B5E"/>
    <w:rsid w:val="008A4B74"/>
    <w:rsid w:val="008B7298"/>
    <w:rsid w:val="008C11D0"/>
    <w:rsid w:val="008C15FE"/>
    <w:rsid w:val="008C2966"/>
    <w:rsid w:val="008C6455"/>
    <w:rsid w:val="008C791E"/>
    <w:rsid w:val="008D7AAA"/>
    <w:rsid w:val="008E1449"/>
    <w:rsid w:val="008E2069"/>
    <w:rsid w:val="008E7EA4"/>
    <w:rsid w:val="00904146"/>
    <w:rsid w:val="00905DA1"/>
    <w:rsid w:val="00911131"/>
    <w:rsid w:val="00922B29"/>
    <w:rsid w:val="009235F7"/>
    <w:rsid w:val="00923C39"/>
    <w:rsid w:val="009263E6"/>
    <w:rsid w:val="00926970"/>
    <w:rsid w:val="00931643"/>
    <w:rsid w:val="00951E7D"/>
    <w:rsid w:val="009730C5"/>
    <w:rsid w:val="00984CA9"/>
    <w:rsid w:val="00990F7F"/>
    <w:rsid w:val="00992AB0"/>
    <w:rsid w:val="00992E26"/>
    <w:rsid w:val="009A11EF"/>
    <w:rsid w:val="009B2182"/>
    <w:rsid w:val="009B3DEE"/>
    <w:rsid w:val="009C32F6"/>
    <w:rsid w:val="009D0C5C"/>
    <w:rsid w:val="009E1844"/>
    <w:rsid w:val="009F0B29"/>
    <w:rsid w:val="009F2406"/>
    <w:rsid w:val="00A01115"/>
    <w:rsid w:val="00A10F16"/>
    <w:rsid w:val="00A17F4D"/>
    <w:rsid w:val="00A206F6"/>
    <w:rsid w:val="00A20B79"/>
    <w:rsid w:val="00A26F89"/>
    <w:rsid w:val="00A7107F"/>
    <w:rsid w:val="00A762F9"/>
    <w:rsid w:val="00A8144F"/>
    <w:rsid w:val="00A84425"/>
    <w:rsid w:val="00A958F8"/>
    <w:rsid w:val="00AA05DA"/>
    <w:rsid w:val="00AB27C1"/>
    <w:rsid w:val="00AC1099"/>
    <w:rsid w:val="00AC5781"/>
    <w:rsid w:val="00AD1439"/>
    <w:rsid w:val="00AD2623"/>
    <w:rsid w:val="00AF36D1"/>
    <w:rsid w:val="00AF5609"/>
    <w:rsid w:val="00B00644"/>
    <w:rsid w:val="00B02042"/>
    <w:rsid w:val="00B03FBD"/>
    <w:rsid w:val="00B04D80"/>
    <w:rsid w:val="00B07C7E"/>
    <w:rsid w:val="00B1145D"/>
    <w:rsid w:val="00B166FC"/>
    <w:rsid w:val="00B21353"/>
    <w:rsid w:val="00B259CF"/>
    <w:rsid w:val="00B2700E"/>
    <w:rsid w:val="00B368BE"/>
    <w:rsid w:val="00B408EC"/>
    <w:rsid w:val="00B44B5F"/>
    <w:rsid w:val="00B46537"/>
    <w:rsid w:val="00B50E04"/>
    <w:rsid w:val="00B50F7A"/>
    <w:rsid w:val="00B51179"/>
    <w:rsid w:val="00B95BCA"/>
    <w:rsid w:val="00BA3B60"/>
    <w:rsid w:val="00BA6A10"/>
    <w:rsid w:val="00BB1FF7"/>
    <w:rsid w:val="00BC58C0"/>
    <w:rsid w:val="00BD0978"/>
    <w:rsid w:val="00BF2701"/>
    <w:rsid w:val="00C10F16"/>
    <w:rsid w:val="00C10F95"/>
    <w:rsid w:val="00C20725"/>
    <w:rsid w:val="00C21D41"/>
    <w:rsid w:val="00C36868"/>
    <w:rsid w:val="00C45A88"/>
    <w:rsid w:val="00C51E0A"/>
    <w:rsid w:val="00C54BFE"/>
    <w:rsid w:val="00C61D20"/>
    <w:rsid w:val="00C73B1D"/>
    <w:rsid w:val="00C877D9"/>
    <w:rsid w:val="00C96432"/>
    <w:rsid w:val="00C97C05"/>
    <w:rsid w:val="00CB5F4C"/>
    <w:rsid w:val="00CB7546"/>
    <w:rsid w:val="00CC4C9C"/>
    <w:rsid w:val="00CC5FB0"/>
    <w:rsid w:val="00CC5FCF"/>
    <w:rsid w:val="00CC6692"/>
    <w:rsid w:val="00CC7869"/>
    <w:rsid w:val="00CD3424"/>
    <w:rsid w:val="00CD3DB0"/>
    <w:rsid w:val="00CE4F90"/>
    <w:rsid w:val="00D035EE"/>
    <w:rsid w:val="00D1343C"/>
    <w:rsid w:val="00D22B75"/>
    <w:rsid w:val="00D27327"/>
    <w:rsid w:val="00D30636"/>
    <w:rsid w:val="00D375EA"/>
    <w:rsid w:val="00D40AD2"/>
    <w:rsid w:val="00D41666"/>
    <w:rsid w:val="00D43E06"/>
    <w:rsid w:val="00D655C7"/>
    <w:rsid w:val="00D656F2"/>
    <w:rsid w:val="00D65D68"/>
    <w:rsid w:val="00D74D4A"/>
    <w:rsid w:val="00D80D35"/>
    <w:rsid w:val="00D938A4"/>
    <w:rsid w:val="00D94C28"/>
    <w:rsid w:val="00DA5657"/>
    <w:rsid w:val="00DB166E"/>
    <w:rsid w:val="00DB6CF7"/>
    <w:rsid w:val="00DB70BE"/>
    <w:rsid w:val="00DC0B11"/>
    <w:rsid w:val="00DC41B3"/>
    <w:rsid w:val="00DC5D84"/>
    <w:rsid w:val="00DE35A3"/>
    <w:rsid w:val="00DF17E3"/>
    <w:rsid w:val="00DF5D40"/>
    <w:rsid w:val="00E04AA8"/>
    <w:rsid w:val="00E17832"/>
    <w:rsid w:val="00E2359F"/>
    <w:rsid w:val="00E26586"/>
    <w:rsid w:val="00E271C4"/>
    <w:rsid w:val="00E307D9"/>
    <w:rsid w:val="00E34E98"/>
    <w:rsid w:val="00E53F75"/>
    <w:rsid w:val="00E57DC4"/>
    <w:rsid w:val="00E633C6"/>
    <w:rsid w:val="00E749FF"/>
    <w:rsid w:val="00E7609B"/>
    <w:rsid w:val="00E76488"/>
    <w:rsid w:val="00E82F33"/>
    <w:rsid w:val="00E90B20"/>
    <w:rsid w:val="00E90DB2"/>
    <w:rsid w:val="00EA45FD"/>
    <w:rsid w:val="00EB302C"/>
    <w:rsid w:val="00ED01B3"/>
    <w:rsid w:val="00ED4CF5"/>
    <w:rsid w:val="00ED704C"/>
    <w:rsid w:val="00EE167C"/>
    <w:rsid w:val="00EE2F1F"/>
    <w:rsid w:val="00EE5302"/>
    <w:rsid w:val="00EE6CE4"/>
    <w:rsid w:val="00EE793F"/>
    <w:rsid w:val="00EF319F"/>
    <w:rsid w:val="00F07BBE"/>
    <w:rsid w:val="00F15348"/>
    <w:rsid w:val="00F16493"/>
    <w:rsid w:val="00F16DAB"/>
    <w:rsid w:val="00F26657"/>
    <w:rsid w:val="00F378BB"/>
    <w:rsid w:val="00F40D09"/>
    <w:rsid w:val="00F44B41"/>
    <w:rsid w:val="00F45BC3"/>
    <w:rsid w:val="00F51531"/>
    <w:rsid w:val="00F67569"/>
    <w:rsid w:val="00F72C26"/>
    <w:rsid w:val="00F76AC2"/>
    <w:rsid w:val="00F84C9F"/>
    <w:rsid w:val="00F85DF0"/>
    <w:rsid w:val="00F872BD"/>
    <w:rsid w:val="00F875F5"/>
    <w:rsid w:val="00F96D3F"/>
    <w:rsid w:val="00FA0232"/>
    <w:rsid w:val="00FA0F60"/>
    <w:rsid w:val="00FA25E6"/>
    <w:rsid w:val="00FA70E9"/>
    <w:rsid w:val="00FA73CB"/>
    <w:rsid w:val="00FB76DE"/>
    <w:rsid w:val="00FB7D45"/>
    <w:rsid w:val="00FB7E0D"/>
    <w:rsid w:val="00FC6FE7"/>
    <w:rsid w:val="00FC7CE2"/>
    <w:rsid w:val="00FD04D6"/>
    <w:rsid w:val="00FE49E7"/>
    <w:rsid w:val="00FF4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D4E0056"/>
  <w14:defaultImageDpi w14:val="96"/>
  <w15:docId w15:val="{0FF30F49-CC8A-4163-8436-08538A2AF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327"/>
    <w:pPr>
      <w:widowControl w:val="0"/>
      <w:tabs>
        <w:tab w:val="left" w:pos="720"/>
      </w:tabs>
      <w:autoSpaceDE w:val="0"/>
      <w:autoSpaceDN w:val="0"/>
      <w:adjustRightInd w:val="0"/>
      <w:spacing w:after="220"/>
      <w:ind w:left="720" w:hanging="720"/>
    </w:pPr>
    <w:rPr>
      <w:rFonts w:ascii="Times New Roman" w:hAnsi="Times New Roman"/>
      <w:sz w:val="24"/>
      <w:szCs w:val="24"/>
    </w:rPr>
  </w:style>
  <w:style w:type="paragraph" w:styleId="Heading1">
    <w:name w:val="heading 1"/>
    <w:next w:val="BodyText"/>
    <w:link w:val="Heading1Char"/>
    <w:uiPriority w:val="9"/>
    <w:qFormat/>
    <w:rsid w:val="00587F3E"/>
    <w:pPr>
      <w:keepNext/>
      <w:keepLines/>
      <w:widowControl w:val="0"/>
      <w:spacing w:before="440" w:after="220"/>
      <w:outlineLvl w:val="0"/>
    </w:pPr>
    <w:rPr>
      <w:rFonts w:ascii="Arial" w:eastAsiaTheme="majorEastAsia" w:hAnsi="Arial" w:cstheme="majorBidi"/>
      <w:sz w:val="22"/>
      <w:szCs w:val="32"/>
    </w:rPr>
  </w:style>
  <w:style w:type="paragraph" w:styleId="Heading2">
    <w:name w:val="heading 2"/>
    <w:basedOn w:val="Normal"/>
    <w:next w:val="Normal"/>
    <w:link w:val="Heading2Char"/>
    <w:uiPriority w:val="9"/>
    <w:unhideWhenUsed/>
    <w:qFormat/>
    <w:rsid w:val="00056E9E"/>
    <w:pPr>
      <w:keepNext/>
      <w:widowControl/>
      <w:tabs>
        <w:tab w:val="clear" w:pos="720"/>
      </w:tabs>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A17F4D"/>
    <w:rPr>
      <w:rFonts w:ascii="Segoe UI" w:hAnsi="Segoe UI" w:cs="Segoe UI"/>
      <w:sz w:val="18"/>
      <w:szCs w:val="18"/>
    </w:rPr>
  </w:style>
  <w:style w:type="character" w:customStyle="1" w:styleId="BalloonTextChar">
    <w:name w:val="Balloon Text Char"/>
    <w:link w:val="BalloonText"/>
    <w:uiPriority w:val="99"/>
    <w:semiHidden/>
    <w:rsid w:val="00A17F4D"/>
    <w:rPr>
      <w:rFonts w:ascii="Segoe UI" w:hAnsi="Segoe UI" w:cs="Segoe UI"/>
      <w:sz w:val="18"/>
      <w:szCs w:val="18"/>
    </w:rPr>
  </w:style>
  <w:style w:type="table" w:styleId="TableGrid">
    <w:name w:val="Table Grid"/>
    <w:basedOn w:val="TableNormal"/>
    <w:uiPriority w:val="39"/>
    <w:rsid w:val="00E5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62F9"/>
    <w:pPr>
      <w:tabs>
        <w:tab w:val="center" w:pos="4680"/>
        <w:tab w:val="right" w:pos="9360"/>
      </w:tabs>
    </w:pPr>
  </w:style>
  <w:style w:type="character" w:customStyle="1" w:styleId="HeaderChar">
    <w:name w:val="Header Char"/>
    <w:link w:val="Header"/>
    <w:uiPriority w:val="99"/>
    <w:rsid w:val="00A762F9"/>
    <w:rPr>
      <w:rFonts w:ascii="Times New Roman" w:hAnsi="Times New Roman"/>
      <w:sz w:val="24"/>
      <w:szCs w:val="24"/>
    </w:rPr>
  </w:style>
  <w:style w:type="paragraph" w:styleId="Footer">
    <w:name w:val="footer"/>
    <w:basedOn w:val="Normal"/>
    <w:link w:val="FooterChar"/>
    <w:uiPriority w:val="99"/>
    <w:unhideWhenUsed/>
    <w:rsid w:val="00A762F9"/>
    <w:pPr>
      <w:tabs>
        <w:tab w:val="center" w:pos="4680"/>
        <w:tab w:val="right" w:pos="9360"/>
      </w:tabs>
    </w:pPr>
  </w:style>
  <w:style w:type="character" w:customStyle="1" w:styleId="FooterChar">
    <w:name w:val="Footer Char"/>
    <w:link w:val="Footer"/>
    <w:uiPriority w:val="99"/>
    <w:rsid w:val="00A762F9"/>
    <w:rPr>
      <w:rFonts w:ascii="Times New Roman" w:hAnsi="Times New Roman"/>
      <w:sz w:val="24"/>
      <w:szCs w:val="24"/>
    </w:rPr>
  </w:style>
  <w:style w:type="paragraph" w:styleId="ListParagraph">
    <w:name w:val="List Paragraph"/>
    <w:basedOn w:val="Normal"/>
    <w:uiPriority w:val="34"/>
    <w:qFormat/>
    <w:rsid w:val="009E1844"/>
    <w:pPr>
      <w:contextualSpacing/>
    </w:pPr>
  </w:style>
  <w:style w:type="paragraph" w:styleId="Revision">
    <w:name w:val="Revision"/>
    <w:hidden/>
    <w:uiPriority w:val="99"/>
    <w:semiHidden/>
    <w:rsid w:val="00A958F8"/>
    <w:rPr>
      <w:rFonts w:ascii="Times New Roman" w:hAnsi="Times New Roman"/>
      <w:sz w:val="24"/>
      <w:szCs w:val="24"/>
    </w:rPr>
  </w:style>
  <w:style w:type="character" w:customStyle="1" w:styleId="Heading1Char">
    <w:name w:val="Heading 1 Char"/>
    <w:basedOn w:val="DefaultParagraphFont"/>
    <w:link w:val="Heading1"/>
    <w:uiPriority w:val="9"/>
    <w:rsid w:val="00587F3E"/>
    <w:rPr>
      <w:rFonts w:ascii="Arial" w:eastAsiaTheme="majorEastAsia" w:hAnsi="Arial" w:cstheme="majorBidi"/>
      <w:sz w:val="22"/>
      <w:szCs w:val="32"/>
    </w:rPr>
  </w:style>
  <w:style w:type="paragraph" w:styleId="BodyText">
    <w:name w:val="Body Text"/>
    <w:basedOn w:val="Normal"/>
    <w:link w:val="BodyTextChar"/>
    <w:uiPriority w:val="99"/>
    <w:unhideWhenUsed/>
    <w:rsid w:val="00E749FF"/>
    <w:pPr>
      <w:widowControl/>
      <w:tabs>
        <w:tab w:val="clear" w:pos="720"/>
      </w:tabs>
      <w:ind w:left="0" w:firstLine="0"/>
    </w:pPr>
    <w:rPr>
      <w:rFonts w:ascii="Arial" w:hAnsi="Arial" w:cs="Arial"/>
      <w:sz w:val="22"/>
      <w:szCs w:val="22"/>
    </w:rPr>
  </w:style>
  <w:style w:type="character" w:customStyle="1" w:styleId="BodyTextChar">
    <w:name w:val="Body Text Char"/>
    <w:basedOn w:val="DefaultParagraphFont"/>
    <w:link w:val="BodyText"/>
    <w:uiPriority w:val="99"/>
    <w:rsid w:val="00E749FF"/>
    <w:rPr>
      <w:rFonts w:ascii="Arial" w:hAnsi="Arial" w:cs="Arial"/>
      <w:sz w:val="22"/>
      <w:szCs w:val="22"/>
    </w:rPr>
  </w:style>
  <w:style w:type="table" w:customStyle="1" w:styleId="TableGrid1">
    <w:name w:val="Table Grid1"/>
    <w:basedOn w:val="TableNormal"/>
    <w:next w:val="TableGrid"/>
    <w:uiPriority w:val="39"/>
    <w:rsid w:val="003836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95BCA"/>
    <w:pPr>
      <w:widowControl/>
      <w:tabs>
        <w:tab w:val="clear" w:pos="720"/>
      </w:tabs>
      <w:spacing w:before="220"/>
      <w:ind w:left="0" w:firstLine="0"/>
      <w:jc w:val="center"/>
    </w:pPr>
    <w:rPr>
      <w:rFonts w:ascii="Arial" w:hAnsi="Arial" w:cs="Arial"/>
      <w:sz w:val="22"/>
      <w:szCs w:val="22"/>
    </w:rPr>
  </w:style>
  <w:style w:type="character" w:customStyle="1" w:styleId="TitleChar">
    <w:name w:val="Title Char"/>
    <w:basedOn w:val="DefaultParagraphFont"/>
    <w:link w:val="Title"/>
    <w:uiPriority w:val="10"/>
    <w:rsid w:val="00B95BCA"/>
    <w:rPr>
      <w:rFonts w:ascii="Arial" w:hAnsi="Arial" w:cs="Arial"/>
      <w:sz w:val="22"/>
      <w:szCs w:val="22"/>
    </w:rPr>
  </w:style>
  <w:style w:type="character" w:customStyle="1" w:styleId="Heading2Char">
    <w:name w:val="Heading 2 Char"/>
    <w:basedOn w:val="DefaultParagraphFont"/>
    <w:link w:val="Heading2"/>
    <w:uiPriority w:val="9"/>
    <w:rsid w:val="003E368A"/>
    <w:rPr>
      <w:rFonts w:ascii="Arial" w:hAnsi="Arial" w:cs="Arial"/>
      <w:sz w:val="22"/>
      <w:szCs w:val="22"/>
    </w:rPr>
  </w:style>
  <w:style w:type="paragraph" w:styleId="BodyText3">
    <w:name w:val="Body Text 3"/>
    <w:basedOn w:val="Normal"/>
    <w:link w:val="BodyText3Char"/>
    <w:uiPriority w:val="99"/>
    <w:unhideWhenUsed/>
    <w:rsid w:val="00056E9E"/>
    <w:pPr>
      <w:widowControl/>
      <w:tabs>
        <w:tab w:val="clear" w:pos="720"/>
      </w:tabs>
      <w:ind w:firstLine="0"/>
    </w:pPr>
    <w:rPr>
      <w:rFonts w:ascii="Arial" w:hAnsi="Arial" w:cs="Arial"/>
      <w:sz w:val="22"/>
      <w:szCs w:val="22"/>
    </w:rPr>
  </w:style>
  <w:style w:type="character" w:customStyle="1" w:styleId="BodyText3Char">
    <w:name w:val="Body Text 3 Char"/>
    <w:basedOn w:val="DefaultParagraphFont"/>
    <w:link w:val="BodyText3"/>
    <w:uiPriority w:val="99"/>
    <w:rsid w:val="003E368A"/>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2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25BE6D-998F-4ED3-98DB-452DDA2597AB}">
  <ds:schemaRefs>
    <ds:schemaRef ds:uri="http://schemas.openxmlformats.org/officeDocument/2006/bibliography"/>
  </ds:schemaRefs>
</ds:datastoreItem>
</file>

<file path=customXml/itemProps2.xml><?xml version="1.0" encoding="utf-8"?>
<ds:datastoreItem xmlns:ds="http://schemas.openxmlformats.org/officeDocument/2006/customXml" ds:itemID="{3450A1EE-0119-48FC-B179-17C64FFCE0EE}"/>
</file>

<file path=customXml/itemProps3.xml><?xml version="1.0" encoding="utf-8"?>
<ds:datastoreItem xmlns:ds="http://schemas.openxmlformats.org/officeDocument/2006/customXml" ds:itemID="{43AC668F-6ECE-40F5-9C65-A4F23F69F17A}"/>
</file>

<file path=customXml/itemProps4.xml><?xml version="1.0" encoding="utf-8"?>
<ds:datastoreItem xmlns:ds="http://schemas.openxmlformats.org/officeDocument/2006/customXml" ds:itemID="{4A05FDB9-A7EB-4927-99E5-87E0D1269527}"/>
</file>

<file path=docProps/app.xml><?xml version="1.0" encoding="utf-8"?>
<Properties xmlns="http://schemas.openxmlformats.org/officeDocument/2006/extended-properties" xmlns:vt="http://schemas.openxmlformats.org/officeDocument/2006/docPropsVTypes">
  <Template>Normal.dotm</Template>
  <TotalTime>0</TotalTime>
  <Pages>7</Pages>
  <Words>2057</Words>
  <Characters>12928</Characters>
  <Application>Microsoft Office Word</Application>
  <DocSecurity>2</DocSecurity>
  <Lines>107</Lines>
  <Paragraphs>29</Paragraphs>
  <ScaleCrop>false</ScaleCrop>
  <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2022-04-04T20:03:00Z</dcterms:created>
  <dcterms:modified xsi:type="dcterms:W3CDTF">2022-04-04T20:03:00Z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